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EF970" w14:textId="6D78ED0F" w:rsidR="008B1ACD" w:rsidRPr="00E41C0C" w:rsidRDefault="00CC6C26" w:rsidP="00782AA4">
      <w:pPr>
        <w:pStyle w:val="Ttulo1"/>
        <w:jc w:val="center"/>
        <w:rPr>
          <w:rFonts w:ascii="Century Gothic" w:hAnsi="Century Gothic"/>
          <w:sz w:val="22"/>
          <w:szCs w:val="22"/>
        </w:rPr>
      </w:pPr>
      <w:bookmarkStart w:id="0" w:name="_Toc514416726"/>
      <w:bookmarkStart w:id="1" w:name="_Toc41567271"/>
      <w:bookmarkStart w:id="2" w:name="_Toc183762257"/>
      <w:bookmarkStart w:id="3" w:name="_Toc45183524"/>
      <w:r w:rsidRPr="00E41C0C">
        <w:rPr>
          <w:rFonts w:ascii="Century Gothic" w:hAnsi="Century Gothic"/>
          <w:sz w:val="22"/>
          <w:szCs w:val="22"/>
          <w:u w:val="single"/>
        </w:rPr>
        <w:t>ANEXO I</w:t>
      </w:r>
      <w:r w:rsidR="007F474D" w:rsidRPr="00E41C0C">
        <w:rPr>
          <w:rFonts w:ascii="Century Gothic" w:hAnsi="Century Gothic"/>
          <w:sz w:val="22"/>
          <w:szCs w:val="22"/>
        </w:rPr>
        <w:t xml:space="preserve"> PROPOSICIÓN ECONÓMICA.</w:t>
      </w:r>
      <w:bookmarkStart w:id="4" w:name="Anexo_I_1"/>
      <w:bookmarkStart w:id="5" w:name="Anexo_I"/>
      <w:bookmarkEnd w:id="1"/>
      <w:bookmarkEnd w:id="2"/>
      <w:bookmarkEnd w:id="4"/>
      <w:bookmarkEnd w:id="5"/>
    </w:p>
    <w:p w14:paraId="09BB7E21" w14:textId="77777777" w:rsidR="00BB4FD6" w:rsidRPr="00520D37" w:rsidRDefault="00BB4FD6" w:rsidP="00736221">
      <w:pPr>
        <w:spacing w:line="276" w:lineRule="auto"/>
        <w:rPr>
          <w:rFonts w:ascii="Century Gothic" w:hAnsi="Century Gothic"/>
        </w:rPr>
      </w:pPr>
    </w:p>
    <w:p w14:paraId="3C05B59F" w14:textId="63B81141" w:rsidR="00E719B9" w:rsidRPr="00520D37" w:rsidRDefault="007F474D" w:rsidP="00736221">
      <w:pPr>
        <w:pStyle w:val="Default"/>
        <w:spacing w:line="276" w:lineRule="auto"/>
        <w:jc w:val="both"/>
        <w:rPr>
          <w:rFonts w:ascii="Century Gothic" w:hAnsi="Century Gothic" w:cs="Arial"/>
          <w:color w:val="000000" w:themeColor="text1"/>
          <w:sz w:val="22"/>
          <w:szCs w:val="22"/>
        </w:rPr>
      </w:pPr>
      <w:r w:rsidRPr="00520D37">
        <w:rPr>
          <w:rFonts w:ascii="Century Gothic" w:hAnsi="Century Gothic" w:cs="Arial"/>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w:t>
      </w:r>
      <w:r w:rsidR="00F009AD" w:rsidRPr="00520D37">
        <w:rPr>
          <w:rFonts w:ascii="Century Gothic" w:hAnsi="Century Gothic" w:cs="Arial"/>
          <w:color w:val="000000" w:themeColor="text1"/>
          <w:sz w:val="22"/>
          <w:szCs w:val="22"/>
        </w:rPr>
        <w:t xml:space="preserve"> Abierto </w:t>
      </w:r>
      <w:r w:rsidRPr="00520D37">
        <w:rPr>
          <w:rFonts w:ascii="Century Gothic" w:hAnsi="Century Gothic" w:cs="Arial"/>
          <w:color w:val="000000" w:themeColor="text1"/>
          <w:sz w:val="22"/>
          <w:szCs w:val="22"/>
        </w:rPr>
        <w:t xml:space="preserve">con </w:t>
      </w:r>
      <w:r w:rsidR="004B5CC9" w:rsidRPr="00520D37">
        <w:rPr>
          <w:rFonts w:ascii="Century Gothic" w:hAnsi="Century Gothic" w:cs="Arial"/>
          <w:color w:val="000000" w:themeColor="text1"/>
          <w:sz w:val="22"/>
          <w:szCs w:val="22"/>
        </w:rPr>
        <w:t>pluralidad de criterios</w:t>
      </w:r>
      <w:r w:rsidRPr="00520D37">
        <w:rPr>
          <w:rFonts w:ascii="Century Gothic" w:hAnsi="Century Gothic" w:cs="Arial"/>
          <w:color w:val="000000" w:themeColor="text1"/>
          <w:sz w:val="22"/>
          <w:szCs w:val="22"/>
        </w:rPr>
        <w:t xml:space="preserve"> para la realización </w:t>
      </w:r>
      <w:r w:rsidR="004B6033" w:rsidRPr="00520D37">
        <w:rPr>
          <w:rFonts w:ascii="Century Gothic" w:hAnsi="Century Gothic" w:cs="Arial"/>
          <w:color w:val="000000" w:themeColor="text1"/>
          <w:sz w:val="22"/>
          <w:szCs w:val="22"/>
        </w:rPr>
        <w:t xml:space="preserve">de los </w:t>
      </w:r>
      <w:r w:rsidR="00BB4FD6" w:rsidRPr="00520D37">
        <w:rPr>
          <w:rFonts w:ascii="Century Gothic" w:hAnsi="Century Gothic" w:cs="Arial"/>
          <w:color w:val="000000" w:themeColor="text1"/>
          <w:sz w:val="22"/>
          <w:szCs w:val="22"/>
        </w:rPr>
        <w:t xml:space="preserve">servicios </w:t>
      </w:r>
      <w:r w:rsidR="004B6033" w:rsidRPr="00520D37">
        <w:rPr>
          <w:rFonts w:ascii="Century Gothic" w:hAnsi="Century Gothic" w:cs="Arial"/>
          <w:color w:val="000000" w:themeColor="text1"/>
          <w:sz w:val="22"/>
          <w:szCs w:val="22"/>
        </w:rPr>
        <w:t>consistentes en</w:t>
      </w:r>
      <w:r w:rsidRPr="00520D37">
        <w:rPr>
          <w:rFonts w:ascii="Century Gothic" w:hAnsi="Century Gothic" w:cs="Arial"/>
          <w:color w:val="000000" w:themeColor="text1"/>
          <w:sz w:val="22"/>
          <w:szCs w:val="22"/>
        </w:rPr>
        <w:t>:</w:t>
      </w:r>
      <w:r w:rsidRPr="00520D37">
        <w:rPr>
          <w:rFonts w:ascii="Century Gothic" w:hAnsi="Century Gothic" w:cs="Arial"/>
          <w:b/>
          <w:i/>
          <w:color w:val="000000" w:themeColor="text1"/>
          <w:sz w:val="22"/>
          <w:szCs w:val="22"/>
        </w:rPr>
        <w:t xml:space="preserve"> </w:t>
      </w:r>
      <w:r w:rsidR="00972F9A" w:rsidRPr="00520D37">
        <w:rPr>
          <w:rFonts w:ascii="Century Gothic" w:hAnsi="Century Gothic" w:cs="Arial"/>
          <w:b/>
          <w:i/>
          <w:color w:val="000000" w:themeColor="text1"/>
          <w:sz w:val="22"/>
          <w:szCs w:val="22"/>
        </w:rPr>
        <w:t>“</w:t>
      </w:r>
      <w:r w:rsidR="00972F9A" w:rsidRPr="00520D37">
        <w:rPr>
          <w:rFonts w:ascii="Century Gothic" w:hAnsi="Century Gothic"/>
          <w:b/>
          <w:bCs/>
          <w:color w:val="auto"/>
          <w:sz w:val="22"/>
          <w:szCs w:val="22"/>
        </w:rPr>
        <w:t>REDACCIÓN DE PROYECTO Y DIRECCIÓN DE OBRA Y DIRECCIÓN DE EJECUCIÓN DE OBRA DE PROYECTO DE REHABILITACIÓN Y AMPLIACIÓN DEL PABELLÓN DE DAMAS EN C/ DOCTOR CASTELO C/V C/ DOCTOR ESQUERDO EN MADRID.”.</w:t>
      </w:r>
      <w:r w:rsidR="00972F9A" w:rsidRPr="00520D37">
        <w:rPr>
          <w:rFonts w:ascii="Century Gothic" w:hAnsi="Century Gothic"/>
          <w:b/>
          <w:bCs/>
          <w:color w:val="000000" w:themeColor="text1"/>
          <w:sz w:val="22"/>
          <w:szCs w:val="22"/>
        </w:rPr>
        <w:t xml:space="preserve"> EXPEDIENTE: ED-A-0032-2024-S”</w:t>
      </w:r>
      <w:r w:rsidR="00CC554F" w:rsidRPr="00520D37">
        <w:rPr>
          <w:rFonts w:ascii="Century Gothic" w:hAnsi="Century Gothic"/>
          <w:b/>
          <w:bCs/>
          <w:color w:val="000000" w:themeColor="text1"/>
          <w:sz w:val="22"/>
          <w:szCs w:val="22"/>
        </w:rPr>
        <w:t xml:space="preserve"> </w:t>
      </w:r>
      <w:r w:rsidRPr="00520D37">
        <w:rPr>
          <w:rFonts w:ascii="Century Gothic" w:hAnsi="Century Gothic" w:cs="Arial"/>
          <w:color w:val="000000" w:themeColor="text1"/>
          <w:sz w:val="22"/>
          <w:szCs w:val="22"/>
        </w:rPr>
        <w:t>y</w:t>
      </w:r>
      <w:r w:rsidR="00BB4FD6" w:rsidRPr="00520D37">
        <w:rPr>
          <w:rFonts w:ascii="Century Gothic" w:hAnsi="Century Gothic" w:cs="Arial"/>
          <w:color w:val="000000" w:themeColor="text1"/>
          <w:sz w:val="22"/>
          <w:szCs w:val="22"/>
        </w:rPr>
        <w:t>,</w:t>
      </w:r>
      <w:r w:rsidRPr="00520D37">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32FA1F9B" w14:textId="504688F3" w:rsidR="00A5757C" w:rsidRPr="00520D37" w:rsidRDefault="00A5757C" w:rsidP="00972F9A">
      <w:pPr>
        <w:spacing w:before="260" w:line="276" w:lineRule="auto"/>
        <w:textAlignment w:val="baseline"/>
        <w:rPr>
          <w:rFonts w:ascii="Century Gothic" w:hAnsi="Century Gothic" w:cs="Arial"/>
          <w:b/>
          <w:sz w:val="20"/>
          <w:szCs w:val="20"/>
        </w:rPr>
      </w:pPr>
    </w:p>
    <w:tbl>
      <w:tblPr>
        <w:tblStyle w:val="Tablaconcuadrcula"/>
        <w:tblW w:w="0" w:type="auto"/>
        <w:tblInd w:w="939" w:type="dxa"/>
        <w:tblLook w:val="04A0" w:firstRow="1" w:lastRow="0" w:firstColumn="1" w:lastColumn="0" w:noHBand="0" w:noVBand="1"/>
      </w:tblPr>
      <w:tblGrid>
        <w:gridCol w:w="2202"/>
        <w:gridCol w:w="2322"/>
        <w:gridCol w:w="2093"/>
      </w:tblGrid>
      <w:tr w:rsidR="000E4BD3" w:rsidRPr="000E4BD3" w14:paraId="67EB983A" w14:textId="6D8A72AC" w:rsidTr="000E4BD3">
        <w:tc>
          <w:tcPr>
            <w:tcW w:w="2202" w:type="dxa"/>
            <w:shd w:val="clear" w:color="auto" w:fill="E7E6E6" w:themeFill="background2"/>
            <w:vAlign w:val="center"/>
          </w:tcPr>
          <w:p w14:paraId="6C547BEF" w14:textId="0568B4B4" w:rsidR="000E4BD3" w:rsidRPr="000E4BD3" w:rsidRDefault="000E4BD3" w:rsidP="000C7AD5">
            <w:pPr>
              <w:pStyle w:val="Sinespaciado"/>
              <w:spacing w:line="276" w:lineRule="auto"/>
              <w:jc w:val="center"/>
              <w:rPr>
                <w:rFonts w:ascii="Century Gothic" w:hAnsi="Century Gothic"/>
                <w:b/>
                <w:color w:val="000000" w:themeColor="text1"/>
                <w:spacing w:val="-3"/>
                <w:sz w:val="20"/>
                <w:szCs w:val="20"/>
              </w:rPr>
            </w:pPr>
            <w:r w:rsidRPr="000E4BD3">
              <w:rPr>
                <w:rFonts w:ascii="Century Gothic" w:hAnsi="Century Gothic"/>
                <w:b/>
                <w:color w:val="000000" w:themeColor="text1"/>
                <w:spacing w:val="-3"/>
                <w:sz w:val="20"/>
                <w:szCs w:val="20"/>
              </w:rPr>
              <w:t xml:space="preserve">BASE IMPONIBLE </w:t>
            </w:r>
          </w:p>
        </w:tc>
        <w:tc>
          <w:tcPr>
            <w:tcW w:w="2322" w:type="dxa"/>
            <w:shd w:val="clear" w:color="auto" w:fill="E7E6E6" w:themeFill="background2"/>
            <w:vAlign w:val="center"/>
          </w:tcPr>
          <w:p w14:paraId="00235E76" w14:textId="3D57BB36"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rPr>
            </w:pPr>
            <w:r w:rsidRPr="000E4BD3">
              <w:rPr>
                <w:rFonts w:ascii="Century Gothic" w:hAnsi="Century Gothic"/>
                <w:b/>
                <w:color w:val="000000" w:themeColor="text1"/>
                <w:spacing w:val="-3"/>
                <w:sz w:val="20"/>
                <w:szCs w:val="20"/>
              </w:rPr>
              <w:t>IVA (21 %)</w:t>
            </w:r>
          </w:p>
        </w:tc>
        <w:tc>
          <w:tcPr>
            <w:tcW w:w="2093" w:type="dxa"/>
            <w:shd w:val="clear" w:color="auto" w:fill="E7E6E6" w:themeFill="background2"/>
          </w:tcPr>
          <w:p w14:paraId="735E2ED0" w14:textId="51FA1FDD"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rPr>
            </w:pPr>
            <w:r w:rsidRPr="000E4BD3">
              <w:rPr>
                <w:rFonts w:ascii="Century Gothic" w:hAnsi="Century Gothic"/>
                <w:b/>
                <w:color w:val="000000" w:themeColor="text1"/>
                <w:spacing w:val="-3"/>
                <w:sz w:val="20"/>
                <w:szCs w:val="20"/>
              </w:rPr>
              <w:t>TOTAL</w:t>
            </w:r>
          </w:p>
        </w:tc>
      </w:tr>
      <w:tr w:rsidR="000E4BD3" w:rsidRPr="000E4BD3" w14:paraId="59BD5786" w14:textId="7F36C4FD" w:rsidTr="000E4BD3">
        <w:tc>
          <w:tcPr>
            <w:tcW w:w="2202" w:type="dxa"/>
            <w:vAlign w:val="center"/>
          </w:tcPr>
          <w:p w14:paraId="33091D07" w14:textId="77777777"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highlight w:val="yellow"/>
              </w:rPr>
            </w:pPr>
          </w:p>
          <w:p w14:paraId="6417909F" w14:textId="0B89A31C"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highlight w:val="yellow"/>
              </w:rPr>
            </w:pPr>
          </w:p>
        </w:tc>
        <w:tc>
          <w:tcPr>
            <w:tcW w:w="2322" w:type="dxa"/>
            <w:vAlign w:val="center"/>
          </w:tcPr>
          <w:p w14:paraId="77141D84" w14:textId="77777777"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highlight w:val="yellow"/>
              </w:rPr>
            </w:pPr>
          </w:p>
        </w:tc>
        <w:tc>
          <w:tcPr>
            <w:tcW w:w="2093" w:type="dxa"/>
            <w:vAlign w:val="center"/>
          </w:tcPr>
          <w:p w14:paraId="73301F9C" w14:textId="77777777" w:rsidR="000E4BD3" w:rsidRPr="000E4BD3" w:rsidRDefault="000E4BD3" w:rsidP="00736221">
            <w:pPr>
              <w:pStyle w:val="Sinespaciado"/>
              <w:spacing w:line="276" w:lineRule="auto"/>
              <w:jc w:val="center"/>
              <w:rPr>
                <w:rFonts w:ascii="Century Gothic" w:hAnsi="Century Gothic"/>
                <w:b/>
                <w:color w:val="000000" w:themeColor="text1"/>
                <w:spacing w:val="-3"/>
                <w:sz w:val="20"/>
                <w:szCs w:val="20"/>
                <w:highlight w:val="yellow"/>
              </w:rPr>
            </w:pPr>
          </w:p>
        </w:tc>
      </w:tr>
    </w:tbl>
    <w:p w14:paraId="4D4B4B2A" w14:textId="7E404CDA" w:rsidR="000C7AD5" w:rsidRPr="00520D37" w:rsidRDefault="000C7AD5" w:rsidP="000C7AD5">
      <w:pPr>
        <w:autoSpaceDE w:val="0"/>
        <w:autoSpaceDN w:val="0"/>
        <w:adjustRightInd w:val="0"/>
        <w:spacing w:after="56"/>
        <w:jc w:val="left"/>
        <w:rPr>
          <w:rFonts w:ascii="Century Gothic" w:eastAsiaTheme="minorHAnsi" w:hAnsi="Century Gothic" w:cs="Calibri"/>
          <w:color w:val="000000"/>
          <w:sz w:val="22"/>
          <w:szCs w:val="22"/>
          <w:lang w:eastAsia="en-US"/>
        </w:rPr>
      </w:pPr>
    </w:p>
    <w:p w14:paraId="3220B2EC" w14:textId="77777777" w:rsidR="00673F7F" w:rsidRPr="00520D37" w:rsidRDefault="00673F7F" w:rsidP="00736221">
      <w:pPr>
        <w:pStyle w:val="Sinespaciado"/>
        <w:spacing w:line="276" w:lineRule="auto"/>
        <w:rPr>
          <w:rFonts w:ascii="Century Gothic" w:hAnsi="Century Gothic"/>
          <w:color w:val="000000" w:themeColor="text1"/>
          <w:spacing w:val="-3"/>
          <w:sz w:val="22"/>
          <w:szCs w:val="22"/>
        </w:rPr>
      </w:pPr>
    </w:p>
    <w:p w14:paraId="277849D7" w14:textId="7855582F" w:rsidR="008B1ACD" w:rsidRPr="00520D37" w:rsidRDefault="008B1ACD" w:rsidP="00736221">
      <w:pPr>
        <w:pStyle w:val="Sinespaciado"/>
        <w:spacing w:line="276" w:lineRule="auto"/>
        <w:rPr>
          <w:rFonts w:ascii="Century Gothic" w:hAnsi="Century Gothic"/>
          <w:color w:val="000000" w:themeColor="text1"/>
          <w:sz w:val="22"/>
          <w:szCs w:val="22"/>
        </w:rPr>
      </w:pPr>
      <w:r w:rsidRPr="00520D37">
        <w:rPr>
          <w:rFonts w:ascii="Century Gothic" w:hAnsi="Century Gothic"/>
          <w:color w:val="000000" w:themeColor="text1"/>
          <w:spacing w:val="-3"/>
          <w:sz w:val="22"/>
          <w:szCs w:val="22"/>
        </w:rPr>
        <w:t>Fecha y firma del licitador.</w:t>
      </w:r>
      <w:r w:rsidRPr="00520D37">
        <w:rPr>
          <w:rFonts w:ascii="Century Gothic" w:hAnsi="Century Gothic"/>
          <w:color w:val="000000" w:themeColor="text1"/>
          <w:sz w:val="22"/>
          <w:szCs w:val="22"/>
        </w:rPr>
        <w:t xml:space="preserve"> </w:t>
      </w:r>
    </w:p>
    <w:p w14:paraId="4BA15418" w14:textId="67B68482" w:rsidR="00916C84" w:rsidRDefault="00916C84" w:rsidP="00736221">
      <w:pPr>
        <w:pStyle w:val="Sinespaciado"/>
        <w:spacing w:line="276" w:lineRule="auto"/>
        <w:rPr>
          <w:rFonts w:ascii="Century Gothic" w:hAnsi="Century Gothic"/>
          <w:color w:val="000000" w:themeColor="text1"/>
          <w:sz w:val="22"/>
          <w:szCs w:val="22"/>
        </w:rPr>
      </w:pPr>
    </w:p>
    <w:p w14:paraId="60066E14" w14:textId="3C5F11E8" w:rsidR="00E41C0C" w:rsidRDefault="00E41C0C" w:rsidP="00736221">
      <w:pPr>
        <w:pStyle w:val="Sinespaciado"/>
        <w:spacing w:line="276" w:lineRule="auto"/>
        <w:rPr>
          <w:rFonts w:ascii="Century Gothic" w:hAnsi="Century Gothic"/>
          <w:color w:val="000000" w:themeColor="text1"/>
          <w:sz w:val="22"/>
          <w:szCs w:val="22"/>
        </w:rPr>
      </w:pPr>
    </w:p>
    <w:p w14:paraId="263EBDC9" w14:textId="354D110A" w:rsidR="00E41C0C" w:rsidRDefault="00E41C0C" w:rsidP="00736221">
      <w:pPr>
        <w:pStyle w:val="Sinespaciado"/>
        <w:spacing w:line="276" w:lineRule="auto"/>
        <w:rPr>
          <w:rFonts w:ascii="Century Gothic" w:hAnsi="Century Gothic"/>
          <w:color w:val="000000" w:themeColor="text1"/>
          <w:sz w:val="22"/>
          <w:szCs w:val="22"/>
        </w:rPr>
      </w:pPr>
    </w:p>
    <w:p w14:paraId="7B5F633F" w14:textId="01ADBBEF" w:rsidR="00E41C0C" w:rsidRPr="00520D37" w:rsidRDefault="00E41C0C" w:rsidP="00736221">
      <w:pPr>
        <w:pStyle w:val="Sinespaciado"/>
        <w:spacing w:line="276" w:lineRule="auto"/>
        <w:rPr>
          <w:rFonts w:ascii="Century Gothic" w:hAnsi="Century Gothic"/>
          <w:color w:val="000000" w:themeColor="text1"/>
          <w:sz w:val="22"/>
          <w:szCs w:val="22"/>
        </w:rPr>
      </w:pPr>
    </w:p>
    <w:p w14:paraId="06D546AF" w14:textId="14C0B3E5" w:rsidR="00561B1E" w:rsidRPr="00520D37" w:rsidRDefault="00EF0A65" w:rsidP="00736221">
      <w:pPr>
        <w:pStyle w:val="Sinespaciado"/>
        <w:spacing w:line="276" w:lineRule="auto"/>
        <w:rPr>
          <w:rFonts w:ascii="Century Gothic" w:hAnsi="Century Gothic"/>
          <w:color w:val="000000" w:themeColor="text1"/>
          <w:sz w:val="22"/>
          <w:szCs w:val="22"/>
        </w:rPr>
      </w:pPr>
      <w:r w:rsidRPr="00520D37">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520D37">
        <w:rPr>
          <w:rFonts w:ascii="Century Gothic" w:eastAsiaTheme="minorHAnsi" w:hAnsi="Century Gothic" w:cs="CenturyGothic-Bold"/>
          <w:b/>
          <w:bCs/>
          <w:color w:val="000000" w:themeColor="text1"/>
          <w:sz w:val="20"/>
          <w:szCs w:val="20"/>
          <w:u w:val="single"/>
          <w:lang w:eastAsia="en-US"/>
        </w:rPr>
        <w:t>SOBRE</w:t>
      </w:r>
      <w:r w:rsidR="0066602D" w:rsidRPr="00520D37">
        <w:rPr>
          <w:rFonts w:ascii="Century Gothic" w:eastAsiaTheme="minorHAnsi" w:hAnsi="Century Gothic" w:cs="CenturyGothic-Bold"/>
          <w:b/>
          <w:bCs/>
          <w:color w:val="000000" w:themeColor="text1"/>
          <w:sz w:val="20"/>
          <w:szCs w:val="20"/>
          <w:u w:val="single"/>
          <w:lang w:eastAsia="en-US"/>
        </w:rPr>
        <w:t xml:space="preserve">/ARCHIVO ELECTRÓNICO Nº </w:t>
      </w:r>
      <w:r w:rsidR="00536EA0" w:rsidRPr="00520D37">
        <w:rPr>
          <w:rFonts w:ascii="Century Gothic" w:eastAsiaTheme="minorHAnsi" w:hAnsi="Century Gothic" w:cs="CenturyGothic-Bold"/>
          <w:b/>
          <w:bCs/>
          <w:color w:val="000000" w:themeColor="text1"/>
          <w:sz w:val="20"/>
          <w:szCs w:val="20"/>
          <w:u w:val="single"/>
          <w:lang w:eastAsia="en-US"/>
        </w:rPr>
        <w:t>3</w:t>
      </w:r>
      <w:r w:rsidR="0066602D" w:rsidRPr="00520D37">
        <w:rPr>
          <w:rFonts w:ascii="Century Gothic" w:eastAsiaTheme="minorHAnsi" w:hAnsi="Century Gothic" w:cs="CenturyGothic-Bold"/>
          <w:b/>
          <w:bCs/>
          <w:color w:val="000000" w:themeColor="text1"/>
          <w:sz w:val="20"/>
          <w:szCs w:val="20"/>
          <w:u w:val="single"/>
          <w:lang w:eastAsia="en-US"/>
        </w:rPr>
        <w:t xml:space="preserve"> - </w:t>
      </w:r>
      <w:r w:rsidRPr="00520D37">
        <w:rPr>
          <w:rFonts w:ascii="Century Gothic" w:eastAsiaTheme="minorHAnsi" w:hAnsi="Century Gothic" w:cs="CenturyGothic-Bold"/>
          <w:b/>
          <w:bCs/>
          <w:color w:val="000000" w:themeColor="text1"/>
          <w:sz w:val="20"/>
          <w:szCs w:val="20"/>
          <w:u w:val="single"/>
          <w:lang w:eastAsia="en-US"/>
        </w:rPr>
        <w:t>PROPOSICIÓN ECONÓMICA</w:t>
      </w:r>
      <w:r w:rsidR="00A71122" w:rsidRPr="00520D37">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00BB4FD6" w:rsidRPr="00520D37">
        <w:rPr>
          <w:rFonts w:ascii="Century Gothic" w:eastAsiaTheme="minorHAnsi" w:hAnsi="Century Gothic" w:cs="CenturyGothic-Bold"/>
          <w:b/>
          <w:bCs/>
          <w:color w:val="000000" w:themeColor="text1"/>
          <w:sz w:val="20"/>
          <w:szCs w:val="20"/>
          <w:lang w:eastAsia="en-US"/>
        </w:rPr>
        <w:t>.</w:t>
      </w:r>
      <w:r w:rsidR="00561B1E" w:rsidRPr="00520D37">
        <w:rPr>
          <w:rFonts w:ascii="Century Gothic" w:hAnsi="Century Gothic"/>
          <w:color w:val="000000" w:themeColor="text1"/>
          <w:sz w:val="22"/>
          <w:szCs w:val="22"/>
        </w:rPr>
        <w:br w:type="page"/>
      </w:r>
    </w:p>
    <w:p w14:paraId="69F5C132" w14:textId="7FF036FC" w:rsidR="00462A1C" w:rsidRPr="00782AA4" w:rsidRDefault="00462A1C" w:rsidP="00520D37">
      <w:pPr>
        <w:pStyle w:val="Ttulo1"/>
        <w:rPr>
          <w:rFonts w:ascii="Century Gothic" w:hAnsi="Century Gothic"/>
          <w:sz w:val="22"/>
          <w:szCs w:val="22"/>
        </w:rPr>
      </w:pPr>
      <w:bookmarkStart w:id="6" w:name="_Toc183762258"/>
      <w:r w:rsidRPr="00E41C0C">
        <w:rPr>
          <w:rFonts w:ascii="Century Gothic" w:hAnsi="Century Gothic"/>
          <w:sz w:val="22"/>
          <w:szCs w:val="22"/>
          <w:u w:val="single"/>
        </w:rPr>
        <w:t>ANEXO II</w:t>
      </w:r>
      <w:r w:rsidRPr="00E41C0C">
        <w:rPr>
          <w:rFonts w:ascii="Century Gothic" w:hAnsi="Century Gothic"/>
          <w:sz w:val="22"/>
          <w:szCs w:val="22"/>
        </w:rPr>
        <w:t xml:space="preserve"> </w:t>
      </w:r>
      <w:r w:rsidRPr="00782AA4">
        <w:rPr>
          <w:rFonts w:ascii="Century Gothic" w:hAnsi="Century Gothic"/>
          <w:sz w:val="22"/>
          <w:szCs w:val="22"/>
        </w:rPr>
        <w:t>FORMULARIO NORMALIZADO DEL DOCUMENTO EUROPEO ÚNICO DE CONTRATACIÓN (DEUC) Y ORIENTACIONES PARA SU CUMPLIMENTACIÓN</w:t>
      </w:r>
      <w:bookmarkEnd w:id="6"/>
      <w:r w:rsidRPr="00782AA4">
        <w:rPr>
          <w:rFonts w:ascii="Century Gothic" w:hAnsi="Century Gothic"/>
          <w:sz w:val="22"/>
          <w:szCs w:val="22"/>
        </w:rPr>
        <w:t xml:space="preserve"> </w:t>
      </w:r>
    </w:p>
    <w:p w14:paraId="14019813" w14:textId="77777777" w:rsidR="00462A1C" w:rsidRPr="00520D37" w:rsidRDefault="00462A1C" w:rsidP="00736221">
      <w:pPr>
        <w:pStyle w:val="Sinespaciado"/>
        <w:spacing w:line="276" w:lineRule="auto"/>
        <w:rPr>
          <w:rFonts w:ascii="Century Gothic" w:hAnsi="Century Gothic"/>
          <w:b/>
          <w:color w:val="000000" w:themeColor="text1"/>
          <w:sz w:val="22"/>
          <w:szCs w:val="22"/>
        </w:rPr>
      </w:pPr>
    </w:p>
    <w:p w14:paraId="1C33BC83" w14:textId="77777777" w:rsidR="00462A1C" w:rsidRPr="00520D37" w:rsidRDefault="00462A1C" w:rsidP="00736221">
      <w:pPr>
        <w:spacing w:line="276" w:lineRule="auto"/>
        <w:jc w:val="center"/>
        <w:rPr>
          <w:rFonts w:ascii="Century Gothic" w:hAnsi="Century Gothic"/>
          <w:b/>
          <w:sz w:val="20"/>
          <w:szCs w:val="20"/>
        </w:rPr>
      </w:pPr>
      <w:r w:rsidRPr="00520D37">
        <w:rPr>
          <w:rFonts w:ascii="Century Gothic" w:hAnsi="Century Gothic"/>
          <w:b/>
          <w:sz w:val="20"/>
          <w:szCs w:val="20"/>
        </w:rPr>
        <w:t>FORMULARIO</w:t>
      </w:r>
    </w:p>
    <w:p w14:paraId="07D3BC7E" w14:textId="77777777" w:rsidR="00462A1C" w:rsidRPr="00520D37" w:rsidRDefault="00462A1C" w:rsidP="00736221">
      <w:pPr>
        <w:spacing w:line="276" w:lineRule="auto"/>
        <w:rPr>
          <w:rFonts w:ascii="Century Gothic" w:hAnsi="Century Gothic"/>
          <w:sz w:val="20"/>
          <w:szCs w:val="20"/>
        </w:rPr>
      </w:pPr>
    </w:p>
    <w:p w14:paraId="60F2EB83"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sz w:val="20"/>
          <w:szCs w:val="20"/>
        </w:rPr>
        <w:t xml:space="preserve">El servicio en línea gratuito DEUC electrónico permite cumplimentar este documento por vía electrónica en la siguiente dirección de Internet: </w:t>
      </w:r>
      <w:hyperlink r:id="rId8" w:history="1">
        <w:r w:rsidRPr="00520D37">
          <w:rPr>
            <w:rStyle w:val="Hipervnculo"/>
            <w:rFonts w:ascii="Century Gothic" w:hAnsi="Century Gothic"/>
            <w:b/>
            <w:sz w:val="20"/>
            <w:szCs w:val="20"/>
          </w:rPr>
          <w:t>https://visor.registrodelicitadores.gob.es/espd-web/filter?lang=es.</w:t>
        </w:r>
      </w:hyperlink>
    </w:p>
    <w:p w14:paraId="6241F434" w14:textId="77777777" w:rsidR="00462A1C" w:rsidRPr="00520D37" w:rsidRDefault="00462A1C" w:rsidP="00736221">
      <w:pPr>
        <w:spacing w:line="276" w:lineRule="auto"/>
        <w:rPr>
          <w:rFonts w:ascii="Century Gothic" w:hAnsi="Century Gothic"/>
          <w:b/>
          <w:sz w:val="20"/>
          <w:szCs w:val="20"/>
        </w:rPr>
      </w:pPr>
    </w:p>
    <w:p w14:paraId="17425326" w14:textId="77777777" w:rsidR="00462A1C" w:rsidRPr="00520D37" w:rsidRDefault="00462A1C" w:rsidP="00736221">
      <w:pPr>
        <w:spacing w:line="276" w:lineRule="auto"/>
        <w:jc w:val="center"/>
        <w:rPr>
          <w:rFonts w:ascii="Century Gothic" w:hAnsi="Century Gothic"/>
          <w:b/>
          <w:sz w:val="20"/>
          <w:szCs w:val="20"/>
        </w:rPr>
      </w:pPr>
      <w:r w:rsidRPr="00520D37">
        <w:rPr>
          <w:rFonts w:ascii="Century Gothic" w:hAnsi="Century Gothic"/>
          <w:b/>
          <w:sz w:val="20"/>
          <w:szCs w:val="20"/>
        </w:rPr>
        <w:t>ORIENTACIONES PARA LA CUMPLIMENTACIÓN DEL FORMULARIO NORMALIZADO DEL DEUC</w:t>
      </w:r>
    </w:p>
    <w:p w14:paraId="667C8DA1" w14:textId="77777777" w:rsidR="00462A1C" w:rsidRPr="00520D37" w:rsidRDefault="00462A1C" w:rsidP="00736221">
      <w:pPr>
        <w:spacing w:line="276" w:lineRule="auto"/>
        <w:rPr>
          <w:rFonts w:ascii="Century Gothic" w:hAnsi="Century Gothic"/>
          <w:sz w:val="20"/>
          <w:szCs w:val="20"/>
        </w:rPr>
      </w:pPr>
    </w:p>
    <w:p w14:paraId="53523580"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14:paraId="13DB4B71" w14:textId="36AF0F7B" w:rsidR="00462A1C" w:rsidRDefault="00462A1C" w:rsidP="00736221">
      <w:pPr>
        <w:spacing w:line="276" w:lineRule="auto"/>
        <w:rPr>
          <w:rFonts w:ascii="Century Gothic" w:hAnsi="Century Gothic"/>
          <w:sz w:val="20"/>
          <w:szCs w:val="20"/>
        </w:rPr>
      </w:pPr>
    </w:p>
    <w:p w14:paraId="74F19FDF" w14:textId="77777777" w:rsidR="00101AE6" w:rsidRPr="00520D37" w:rsidRDefault="00101AE6" w:rsidP="00736221">
      <w:pPr>
        <w:spacing w:line="276" w:lineRule="auto"/>
        <w:rPr>
          <w:rFonts w:ascii="Century Gothic" w:hAnsi="Century Gothic"/>
          <w:sz w:val="20"/>
          <w:szCs w:val="20"/>
        </w:rPr>
      </w:pPr>
    </w:p>
    <w:p w14:paraId="5EE9DCA8" w14:textId="77777777" w:rsidR="00462A1C" w:rsidRPr="00520D37" w:rsidRDefault="00462A1C" w:rsidP="00736221">
      <w:pPr>
        <w:tabs>
          <w:tab w:val="left" w:pos="709"/>
        </w:tabs>
        <w:spacing w:line="276" w:lineRule="auto"/>
        <w:rPr>
          <w:rFonts w:ascii="Century Gothic" w:hAnsi="Century Gothic"/>
          <w:b/>
          <w:sz w:val="20"/>
          <w:szCs w:val="20"/>
        </w:rPr>
      </w:pPr>
      <w:r w:rsidRPr="00520D37">
        <w:rPr>
          <w:rFonts w:ascii="Century Gothic" w:hAnsi="Century Gothic"/>
          <w:b/>
          <w:sz w:val="20"/>
          <w:szCs w:val="20"/>
        </w:rPr>
        <w:t>Parte I: Información sobre el procedimiento de contratación y el poder adjudicador o la entidad adjudicadora</w:t>
      </w:r>
    </w:p>
    <w:p w14:paraId="4CC2F21F" w14:textId="77777777" w:rsidR="00462A1C" w:rsidRPr="00520D37" w:rsidRDefault="00462A1C" w:rsidP="00736221">
      <w:pPr>
        <w:spacing w:line="276" w:lineRule="auto"/>
        <w:rPr>
          <w:rFonts w:ascii="Century Gothic" w:hAnsi="Century Gothic"/>
          <w:sz w:val="20"/>
          <w:szCs w:val="20"/>
        </w:rPr>
      </w:pPr>
    </w:p>
    <w:p w14:paraId="6DCF67F9"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 xml:space="preserve">Esta parte del documento se completa por el órgano de contratación. El resto del formulario se rellenará por el licitador. </w:t>
      </w:r>
    </w:p>
    <w:p w14:paraId="48D4BE0F" w14:textId="77777777" w:rsidR="00462A1C" w:rsidRPr="00520D37" w:rsidRDefault="00462A1C" w:rsidP="00736221">
      <w:pPr>
        <w:spacing w:line="276" w:lineRule="auto"/>
        <w:ind w:firstLine="708"/>
        <w:rPr>
          <w:rFonts w:ascii="Century Gothic" w:hAnsi="Century Gothic"/>
          <w:sz w:val="20"/>
          <w:szCs w:val="20"/>
        </w:rPr>
      </w:pPr>
    </w:p>
    <w:p w14:paraId="248C100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C4EC5F0" w14:textId="77777777" w:rsidR="00462A1C" w:rsidRPr="00520D37" w:rsidRDefault="00462A1C" w:rsidP="00736221">
      <w:pPr>
        <w:spacing w:line="276" w:lineRule="auto"/>
        <w:rPr>
          <w:rFonts w:ascii="Century Gothic" w:hAnsi="Century Gothic"/>
          <w:sz w:val="20"/>
          <w:szCs w:val="20"/>
        </w:rPr>
      </w:pPr>
    </w:p>
    <w:p w14:paraId="650C5E4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520D37">
        <w:rPr>
          <w:rFonts w:ascii="Century Gothic" w:hAnsi="Century Gothic"/>
          <w:i/>
          <w:sz w:val="20"/>
          <w:szCs w:val="20"/>
        </w:rPr>
        <w:t>Portal de la Contratación Pública de la Comunidad de Madrid -Perfil de contratante-</w:t>
      </w:r>
      <w:r w:rsidRPr="00520D37">
        <w:rPr>
          <w:rFonts w:ascii="Century Gothic" w:hAnsi="Century Gothic"/>
          <w:sz w:val="20"/>
          <w:szCs w:val="20"/>
        </w:rPr>
        <w:t xml:space="preserve">. </w:t>
      </w:r>
    </w:p>
    <w:p w14:paraId="2689BEAF" w14:textId="77777777" w:rsidR="00462A1C" w:rsidRPr="00520D37" w:rsidRDefault="00462A1C" w:rsidP="00736221">
      <w:pPr>
        <w:spacing w:line="276" w:lineRule="auto"/>
        <w:rPr>
          <w:rFonts w:ascii="Century Gothic" w:hAnsi="Century Gothic"/>
          <w:sz w:val="20"/>
          <w:szCs w:val="20"/>
        </w:rPr>
      </w:pPr>
    </w:p>
    <w:p w14:paraId="0D6500D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76DDF398" w14:textId="694B4F86" w:rsidR="00462A1C" w:rsidRDefault="00462A1C" w:rsidP="00736221">
      <w:pPr>
        <w:spacing w:line="276" w:lineRule="auto"/>
        <w:rPr>
          <w:rFonts w:ascii="Century Gothic" w:hAnsi="Century Gothic"/>
          <w:sz w:val="20"/>
          <w:szCs w:val="20"/>
        </w:rPr>
      </w:pPr>
    </w:p>
    <w:p w14:paraId="0936B06F" w14:textId="77777777" w:rsidR="00101AE6" w:rsidRPr="00520D37" w:rsidRDefault="00101AE6" w:rsidP="00736221">
      <w:pPr>
        <w:spacing w:line="276" w:lineRule="auto"/>
        <w:rPr>
          <w:rFonts w:ascii="Century Gothic" w:hAnsi="Century Gothic"/>
          <w:sz w:val="20"/>
          <w:szCs w:val="20"/>
        </w:rPr>
      </w:pPr>
    </w:p>
    <w:p w14:paraId="3BD716F7"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b/>
          <w:sz w:val="20"/>
          <w:szCs w:val="20"/>
        </w:rPr>
        <w:t>Parte II: Información sobre el operador económico</w:t>
      </w:r>
    </w:p>
    <w:p w14:paraId="4598C83D" w14:textId="77777777" w:rsidR="00462A1C" w:rsidRPr="00520D37" w:rsidRDefault="00462A1C" w:rsidP="00736221">
      <w:pPr>
        <w:spacing w:line="276" w:lineRule="auto"/>
        <w:rPr>
          <w:rFonts w:ascii="Century Gothic" w:hAnsi="Century Gothic"/>
          <w:sz w:val="20"/>
          <w:szCs w:val="20"/>
        </w:rPr>
      </w:pPr>
    </w:p>
    <w:p w14:paraId="1146A31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Esta parte recoge información sobre la empresa licitadora.</w:t>
      </w:r>
    </w:p>
    <w:p w14:paraId="5DEB04B7" w14:textId="77777777" w:rsidR="00462A1C" w:rsidRPr="00520D37" w:rsidRDefault="00462A1C" w:rsidP="00736221">
      <w:pPr>
        <w:spacing w:line="276" w:lineRule="auto"/>
        <w:ind w:firstLine="708"/>
        <w:rPr>
          <w:rFonts w:ascii="Century Gothic" w:hAnsi="Century Gothic"/>
          <w:sz w:val="20"/>
          <w:szCs w:val="20"/>
        </w:rPr>
      </w:pPr>
    </w:p>
    <w:p w14:paraId="1C20C124"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2F9E41B2" w14:textId="77777777" w:rsidR="00462A1C" w:rsidRPr="00520D37" w:rsidRDefault="00462A1C" w:rsidP="00736221">
      <w:pPr>
        <w:spacing w:line="276" w:lineRule="auto"/>
        <w:rPr>
          <w:rFonts w:ascii="Century Gothic" w:hAnsi="Century Gothic"/>
          <w:sz w:val="20"/>
          <w:szCs w:val="20"/>
        </w:rPr>
      </w:pPr>
    </w:p>
    <w:p w14:paraId="654B054E"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 la pregunta sobre si figura inscrito en una lista oficial de operadores económicos autorizados o tiene un certificado equivalente, la empresa debe contestar:</w:t>
      </w:r>
    </w:p>
    <w:p w14:paraId="0A1771A8" w14:textId="77777777" w:rsidR="00462A1C" w:rsidRPr="00520D37" w:rsidRDefault="00462A1C" w:rsidP="00736221">
      <w:pPr>
        <w:spacing w:line="276" w:lineRule="auto"/>
        <w:rPr>
          <w:rFonts w:ascii="Century Gothic" w:hAnsi="Century Gothic"/>
          <w:sz w:val="20"/>
          <w:szCs w:val="20"/>
        </w:rPr>
      </w:pPr>
    </w:p>
    <w:p w14:paraId="406FF839" w14:textId="77777777" w:rsidR="00462A1C" w:rsidRPr="00520D37" w:rsidRDefault="00462A1C" w:rsidP="00736221">
      <w:pPr>
        <w:spacing w:line="276" w:lineRule="auto"/>
        <w:ind w:firstLine="708"/>
        <w:rPr>
          <w:rFonts w:ascii="Century Gothic" w:hAnsi="Century Gothic"/>
          <w:i/>
          <w:sz w:val="20"/>
          <w:szCs w:val="20"/>
        </w:rPr>
      </w:pPr>
      <w:r w:rsidRPr="00520D37">
        <w:rPr>
          <w:rFonts w:ascii="Century Gothic" w:hAnsi="Century Gothic"/>
          <w:i/>
          <w:sz w:val="20"/>
          <w:szCs w:val="20"/>
        </w:rPr>
        <w:t>Sí: si se encuentra clasificada.</w:t>
      </w:r>
    </w:p>
    <w:p w14:paraId="22927368" w14:textId="77777777" w:rsidR="00462A1C" w:rsidRPr="00520D37" w:rsidRDefault="00462A1C" w:rsidP="00736221">
      <w:pPr>
        <w:spacing w:line="276" w:lineRule="auto"/>
        <w:ind w:firstLine="708"/>
        <w:rPr>
          <w:rFonts w:ascii="Century Gothic" w:hAnsi="Century Gothic"/>
          <w:i/>
          <w:sz w:val="20"/>
          <w:szCs w:val="20"/>
        </w:rPr>
      </w:pPr>
      <w:r w:rsidRPr="00520D37">
        <w:rPr>
          <w:rFonts w:ascii="Century Gothic" w:hAnsi="Century Gothic"/>
          <w:i/>
          <w:sz w:val="20"/>
          <w:szCs w:val="20"/>
        </w:rPr>
        <w:t>No: si no se encuentra clasificada.</w:t>
      </w:r>
    </w:p>
    <w:p w14:paraId="6762284F" w14:textId="77777777" w:rsidR="00462A1C" w:rsidRPr="00520D37" w:rsidRDefault="00462A1C" w:rsidP="00736221">
      <w:pPr>
        <w:spacing w:line="276" w:lineRule="auto"/>
        <w:ind w:firstLine="708"/>
        <w:rPr>
          <w:rFonts w:ascii="Century Gothic" w:hAnsi="Century Gothic"/>
          <w:i/>
          <w:sz w:val="20"/>
          <w:szCs w:val="20"/>
        </w:rPr>
      </w:pPr>
      <w:r w:rsidRPr="00520D37">
        <w:rPr>
          <w:rFonts w:ascii="Century Gothic" w:hAnsi="Century Gothic"/>
          <w:i/>
          <w:sz w:val="20"/>
          <w:szCs w:val="20"/>
        </w:rPr>
        <w:t>No procede: si la clasificación no es exigida para el contrato que se licita.</w:t>
      </w:r>
    </w:p>
    <w:p w14:paraId="3BB13C23" w14:textId="77777777" w:rsidR="00462A1C" w:rsidRPr="00520D37" w:rsidRDefault="00462A1C" w:rsidP="00736221">
      <w:pPr>
        <w:spacing w:line="276" w:lineRule="auto"/>
        <w:rPr>
          <w:rFonts w:ascii="Century Gothic" w:hAnsi="Century Gothic"/>
          <w:sz w:val="20"/>
          <w:szCs w:val="20"/>
        </w:rPr>
      </w:pPr>
    </w:p>
    <w:p w14:paraId="195CD19A"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18E1ADFB" w14:textId="77777777" w:rsidR="00462A1C" w:rsidRPr="00520D37" w:rsidRDefault="00462A1C" w:rsidP="00736221">
      <w:pPr>
        <w:spacing w:line="276" w:lineRule="auto"/>
        <w:rPr>
          <w:rFonts w:ascii="Century Gothic" w:hAnsi="Century Gothic"/>
          <w:sz w:val="20"/>
          <w:szCs w:val="20"/>
        </w:rPr>
      </w:pPr>
    </w:p>
    <w:p w14:paraId="24DC3008"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520D37">
          <w:rPr>
            <w:rStyle w:val="Hipervnculo"/>
            <w:rFonts w:ascii="Century Gothic" w:hAnsi="Century Gothic"/>
            <w:b/>
            <w:sz w:val="20"/>
            <w:szCs w:val="20"/>
          </w:rPr>
          <w:t>https://registrodelicitadores.gob.es</w:t>
        </w:r>
      </w:hyperlink>
      <w:r w:rsidRPr="00520D37">
        <w:rPr>
          <w:rFonts w:ascii="Century Gothic" w:hAnsi="Century Gothic"/>
          <w:b/>
          <w:sz w:val="20"/>
          <w:szCs w:val="20"/>
        </w:rPr>
        <w:t>;</w:t>
      </w:r>
      <w:r w:rsidRPr="00520D37">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2E2B5F13" w14:textId="77777777" w:rsidR="00462A1C" w:rsidRPr="00520D37" w:rsidRDefault="00462A1C" w:rsidP="00736221">
      <w:pPr>
        <w:spacing w:line="276" w:lineRule="auto"/>
        <w:rPr>
          <w:rFonts w:ascii="Century Gothic" w:hAnsi="Century Gothic"/>
          <w:sz w:val="20"/>
          <w:szCs w:val="20"/>
        </w:rPr>
      </w:pPr>
    </w:p>
    <w:p w14:paraId="50EB304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Como clasificación obtenida en la lista oficial, la empresa debe indicar el grupo, subgrupo y categoría.</w:t>
      </w:r>
    </w:p>
    <w:p w14:paraId="69A7B522" w14:textId="77777777" w:rsidR="00462A1C" w:rsidRPr="00520D37" w:rsidRDefault="00462A1C" w:rsidP="00736221">
      <w:pPr>
        <w:spacing w:line="276" w:lineRule="auto"/>
        <w:rPr>
          <w:rFonts w:ascii="Century Gothic" w:hAnsi="Century Gothic"/>
          <w:sz w:val="20"/>
          <w:szCs w:val="20"/>
        </w:rPr>
      </w:pPr>
    </w:p>
    <w:p w14:paraId="61DCD309"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6F98D982" w14:textId="77777777" w:rsidR="00462A1C" w:rsidRPr="00520D37" w:rsidRDefault="00462A1C" w:rsidP="00736221">
      <w:pPr>
        <w:spacing w:line="276" w:lineRule="auto"/>
        <w:rPr>
          <w:rFonts w:ascii="Century Gothic" w:hAnsi="Century Gothic"/>
          <w:sz w:val="20"/>
          <w:szCs w:val="20"/>
        </w:rPr>
      </w:pPr>
    </w:p>
    <w:p w14:paraId="55DD36E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228F29E3" w14:textId="57760D13" w:rsidR="00462A1C" w:rsidRDefault="00462A1C" w:rsidP="00736221">
      <w:pPr>
        <w:spacing w:line="276" w:lineRule="auto"/>
        <w:rPr>
          <w:rFonts w:ascii="Century Gothic" w:hAnsi="Century Gothic"/>
          <w:sz w:val="20"/>
          <w:szCs w:val="20"/>
        </w:rPr>
      </w:pPr>
    </w:p>
    <w:p w14:paraId="66E0819E" w14:textId="77777777" w:rsidR="00101AE6" w:rsidRPr="00520D37" w:rsidRDefault="00101AE6" w:rsidP="00736221">
      <w:pPr>
        <w:spacing w:line="276" w:lineRule="auto"/>
        <w:rPr>
          <w:rFonts w:ascii="Century Gothic" w:hAnsi="Century Gothic"/>
          <w:sz w:val="20"/>
          <w:szCs w:val="20"/>
        </w:rPr>
      </w:pPr>
    </w:p>
    <w:p w14:paraId="69469C44"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b/>
          <w:sz w:val="20"/>
          <w:szCs w:val="20"/>
        </w:rPr>
        <w:t>Parte III: Motivos de exclusión</w:t>
      </w:r>
    </w:p>
    <w:p w14:paraId="54E5BC63" w14:textId="77777777" w:rsidR="00462A1C" w:rsidRPr="00520D37" w:rsidRDefault="00462A1C" w:rsidP="00736221">
      <w:pPr>
        <w:spacing w:line="276" w:lineRule="auto"/>
        <w:rPr>
          <w:rFonts w:ascii="Century Gothic" w:hAnsi="Century Gothic"/>
          <w:sz w:val="20"/>
          <w:szCs w:val="20"/>
        </w:rPr>
      </w:pPr>
    </w:p>
    <w:p w14:paraId="0C78FA16"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81EC27C" w14:textId="77777777" w:rsidR="00462A1C" w:rsidRPr="00520D37" w:rsidRDefault="00462A1C" w:rsidP="00736221">
      <w:pPr>
        <w:spacing w:line="276" w:lineRule="auto"/>
        <w:ind w:firstLine="708"/>
        <w:rPr>
          <w:rFonts w:ascii="Century Gothic" w:hAnsi="Century Gothic"/>
          <w:sz w:val="20"/>
          <w:szCs w:val="20"/>
        </w:rPr>
      </w:pPr>
    </w:p>
    <w:p w14:paraId="6F17D42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14:paraId="0031E1F7" w14:textId="77777777" w:rsidR="00462A1C" w:rsidRPr="00520D37" w:rsidRDefault="00462A1C" w:rsidP="00736221">
      <w:pPr>
        <w:spacing w:line="276" w:lineRule="auto"/>
        <w:ind w:firstLine="708"/>
        <w:rPr>
          <w:rFonts w:ascii="Century Gothic" w:hAnsi="Century Gothic"/>
          <w:sz w:val="20"/>
          <w:szCs w:val="20"/>
        </w:rPr>
      </w:pPr>
    </w:p>
    <w:p w14:paraId="14B66A78"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Tabla de equivalencias relativa a la parte III del formulario normalizado del DEUC</w:t>
      </w:r>
    </w:p>
    <w:p w14:paraId="351F37BE" w14:textId="77777777" w:rsidR="00462A1C" w:rsidRPr="00520D37" w:rsidRDefault="00462A1C" w:rsidP="00736221">
      <w:pPr>
        <w:spacing w:line="276" w:lineRule="auto"/>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462A1C" w:rsidRPr="00520D37" w14:paraId="28AF2997"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AA3412" w14:textId="77777777" w:rsidR="00462A1C" w:rsidRPr="00520D37" w:rsidRDefault="00462A1C" w:rsidP="00736221">
            <w:pPr>
              <w:spacing w:line="276" w:lineRule="auto"/>
              <w:jc w:val="center"/>
              <w:rPr>
                <w:rFonts w:ascii="Century Gothic" w:hAnsi="Century Gothic"/>
                <w:b/>
                <w:bCs/>
                <w:sz w:val="20"/>
                <w:szCs w:val="20"/>
              </w:rPr>
            </w:pPr>
            <w:r w:rsidRPr="00520D37">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9C5D7F" w14:textId="77777777" w:rsidR="00462A1C" w:rsidRPr="00520D37" w:rsidRDefault="00462A1C" w:rsidP="00736221">
            <w:pPr>
              <w:spacing w:line="276" w:lineRule="auto"/>
              <w:jc w:val="center"/>
              <w:rPr>
                <w:rFonts w:ascii="Century Gothic" w:hAnsi="Century Gothic"/>
                <w:b/>
                <w:bCs/>
                <w:sz w:val="20"/>
                <w:szCs w:val="20"/>
              </w:rPr>
            </w:pPr>
            <w:r w:rsidRPr="00520D37">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BBAB80" w14:textId="77777777" w:rsidR="00462A1C" w:rsidRPr="00520D37" w:rsidRDefault="00462A1C" w:rsidP="00736221">
            <w:pPr>
              <w:spacing w:line="276" w:lineRule="auto"/>
              <w:jc w:val="center"/>
              <w:rPr>
                <w:rFonts w:ascii="Century Gothic" w:hAnsi="Century Gothic"/>
                <w:b/>
                <w:bCs/>
                <w:sz w:val="20"/>
                <w:szCs w:val="20"/>
              </w:rPr>
            </w:pPr>
            <w:r w:rsidRPr="00520D37">
              <w:rPr>
                <w:rFonts w:ascii="Century Gothic" w:hAnsi="Century Gothic"/>
                <w:b/>
                <w:bCs/>
                <w:sz w:val="20"/>
                <w:szCs w:val="20"/>
              </w:rPr>
              <w:t>LCSP</w:t>
            </w:r>
          </w:p>
        </w:tc>
      </w:tr>
      <w:tr w:rsidR="00462A1C" w:rsidRPr="00520D37" w14:paraId="5560AACB"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DB426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8F13E8"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FB5E62"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71.1.a) (excepto los delitos contra la Hacienda Pública y la Seguridad Social relativos al pago de tributos y cotizaciones a la Seguridad Social).</w:t>
            </w:r>
          </w:p>
        </w:tc>
      </w:tr>
      <w:tr w:rsidR="00462A1C" w:rsidRPr="00520D37" w14:paraId="5B5766D0"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851BBD"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586146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C88450"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w:t>
            </w:r>
          </w:p>
          <w:p w14:paraId="5E88B7F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Letra a) (cuando se trate de delitos contra la Hacienda Pública o contra la Seguridad Social, relativos al pago de tributos y cotizaciones a la Seguridad Social).</w:t>
            </w:r>
          </w:p>
          <w:p w14:paraId="3E05924F"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Letra d), primer párrafo, primer inciso.</w:t>
            </w:r>
          </w:p>
          <w:p w14:paraId="76CAC0E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Letra f) (cuando se trate de sanciones administrativas firmes impuestas con arreglo a la Ley 58/2003, de 17 de diciembre, General Tributaria).</w:t>
            </w:r>
          </w:p>
        </w:tc>
      </w:tr>
      <w:tr w:rsidR="00462A1C" w:rsidRPr="00520D37" w14:paraId="1914860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100E02"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F63166" w14:textId="77777777" w:rsidR="00462A1C" w:rsidRPr="00520D37" w:rsidRDefault="00462A1C" w:rsidP="00736221">
            <w:pPr>
              <w:spacing w:line="276" w:lineRule="auto"/>
              <w:jc w:val="center"/>
              <w:rPr>
                <w:rFonts w:ascii="Century Gothic" w:hAnsi="Century Gothic"/>
                <w:sz w:val="20"/>
                <w:szCs w:val="20"/>
              </w:rPr>
            </w:pPr>
            <w:r w:rsidRPr="00520D37">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D20B9E" w14:textId="77777777" w:rsidR="00462A1C" w:rsidRPr="00520D37" w:rsidRDefault="00462A1C" w:rsidP="00736221">
            <w:pPr>
              <w:spacing w:line="276" w:lineRule="auto"/>
              <w:jc w:val="center"/>
              <w:rPr>
                <w:rFonts w:ascii="Century Gothic" w:hAnsi="Century Gothic"/>
                <w:sz w:val="20"/>
                <w:szCs w:val="20"/>
              </w:rPr>
            </w:pPr>
            <w:r w:rsidRPr="00520D37">
              <w:rPr>
                <w:rFonts w:ascii="Century Gothic" w:hAnsi="Century Gothic"/>
                <w:sz w:val="20"/>
                <w:szCs w:val="20"/>
              </w:rPr>
              <w:t xml:space="preserve">  </w:t>
            </w:r>
          </w:p>
        </w:tc>
      </w:tr>
      <w:tr w:rsidR="00462A1C" w:rsidRPr="00520D37" w14:paraId="09343EC3"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660438"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CBE19"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D5922F"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71.1.b) (cuando no sea infracción muy grave en materia profesional o en materia de falseamiento de la competencia);</w:t>
            </w:r>
          </w:p>
          <w:p w14:paraId="6655EB64"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71.1.d) primer párrafo, segundo inciso (en lo relativo al incumplimiento del requisito del 2 por 100 de empleados con discapacidad.).</w:t>
            </w:r>
          </w:p>
        </w:tc>
      </w:tr>
      <w:tr w:rsidR="00462A1C" w:rsidRPr="00520D37" w14:paraId="38A3B309"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5873BE"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5CFCA4"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54F76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71.1.c).</w:t>
            </w:r>
          </w:p>
        </w:tc>
      </w:tr>
      <w:tr w:rsidR="00462A1C" w:rsidRPr="00520D37" w14:paraId="24254289"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1835D6"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D63D3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F7452B"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71.1.b) (infracción muy grave en materia profesional).</w:t>
            </w:r>
          </w:p>
        </w:tc>
      </w:tr>
      <w:tr w:rsidR="00462A1C" w:rsidRPr="00520D37" w14:paraId="0F652F5D"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765949"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4C255B"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41D3C0"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71.1.b) (infracción muy grave en materia de falseamiento de la competencia).</w:t>
            </w:r>
          </w:p>
        </w:tc>
      </w:tr>
      <w:tr w:rsidR="00462A1C" w:rsidRPr="00520D37" w14:paraId="6F75E10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D6C89F"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DB5154"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BEDFE"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71.1.g) y h).</w:t>
            </w:r>
          </w:p>
        </w:tc>
      </w:tr>
      <w:tr w:rsidR="00462A1C" w:rsidRPr="00520D37" w14:paraId="6B75255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465C0E"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46337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3146C7"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70.</w:t>
            </w:r>
          </w:p>
        </w:tc>
      </w:tr>
      <w:tr w:rsidR="00462A1C" w:rsidRPr="00520D37" w14:paraId="5FF083F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2788A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B1372B"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9E4CAD"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71.2, letras c) y d).</w:t>
            </w:r>
          </w:p>
        </w:tc>
      </w:tr>
      <w:tr w:rsidR="00462A1C" w:rsidRPr="00520D37" w14:paraId="5B8B887F"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031244"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E08062" w14:textId="77777777" w:rsidR="00462A1C" w:rsidRPr="00520D37" w:rsidRDefault="00462A1C" w:rsidP="00736221">
            <w:pPr>
              <w:spacing w:line="276" w:lineRule="auto"/>
              <w:jc w:val="center"/>
              <w:rPr>
                <w:rFonts w:ascii="Century Gothic" w:hAnsi="Century Gothic"/>
                <w:sz w:val="20"/>
                <w:szCs w:val="20"/>
              </w:rPr>
            </w:pPr>
            <w:r w:rsidRPr="00520D37">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AA2CF5" w14:textId="77777777" w:rsidR="00462A1C" w:rsidRPr="00520D37" w:rsidRDefault="00462A1C" w:rsidP="00736221">
            <w:pPr>
              <w:spacing w:line="276" w:lineRule="auto"/>
              <w:jc w:val="center"/>
              <w:rPr>
                <w:rFonts w:ascii="Century Gothic" w:hAnsi="Century Gothic"/>
                <w:sz w:val="20"/>
                <w:szCs w:val="20"/>
              </w:rPr>
            </w:pPr>
            <w:r w:rsidRPr="00520D37">
              <w:rPr>
                <w:rFonts w:ascii="Century Gothic" w:hAnsi="Century Gothic"/>
                <w:sz w:val="20"/>
                <w:szCs w:val="20"/>
              </w:rPr>
              <w:t xml:space="preserve">  </w:t>
            </w:r>
          </w:p>
        </w:tc>
      </w:tr>
      <w:tr w:rsidR="00462A1C" w:rsidRPr="00520D37" w14:paraId="497C67A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0053A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959CD0"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AD9010"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 letra e) y 71.2, letras a) y b).</w:t>
            </w:r>
          </w:p>
        </w:tc>
      </w:tr>
      <w:tr w:rsidR="00462A1C" w:rsidRPr="00520D37" w14:paraId="59B087F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A0D066"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67C06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4C359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71.1.e).</w:t>
            </w:r>
          </w:p>
        </w:tc>
      </w:tr>
      <w:tr w:rsidR="00462A1C" w:rsidRPr="00520D37" w14:paraId="1A29FC9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45E06A5"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31CCF3" w14:textId="77777777" w:rsidR="00462A1C" w:rsidRPr="00520D37" w:rsidRDefault="00462A1C" w:rsidP="00736221">
            <w:pPr>
              <w:spacing w:line="276" w:lineRule="auto"/>
              <w:jc w:val="center"/>
              <w:rPr>
                <w:rFonts w:ascii="Century Gothic" w:hAnsi="Century Gothic"/>
                <w:sz w:val="20"/>
                <w:szCs w:val="20"/>
              </w:rPr>
            </w:pPr>
            <w:r w:rsidRPr="00520D37">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90340F"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Artículo 71.1.f) (cuando se trate de sanción administrativa firme con arreglo a lo previsto en la Ley 38/2003, de 17 de noviembre, General de Subvenciones).</w:t>
            </w:r>
          </w:p>
        </w:tc>
      </w:tr>
    </w:tbl>
    <w:p w14:paraId="57CCF2B8" w14:textId="678938F6" w:rsidR="00462A1C" w:rsidRDefault="00462A1C" w:rsidP="00736221">
      <w:pPr>
        <w:spacing w:line="276" w:lineRule="auto"/>
        <w:rPr>
          <w:rFonts w:ascii="Century Gothic" w:hAnsi="Century Gothic"/>
          <w:sz w:val="20"/>
          <w:szCs w:val="20"/>
        </w:rPr>
      </w:pPr>
    </w:p>
    <w:p w14:paraId="165B1E1F" w14:textId="77777777" w:rsidR="00101AE6" w:rsidRPr="00520D37" w:rsidRDefault="00101AE6" w:rsidP="00736221">
      <w:pPr>
        <w:spacing w:line="276" w:lineRule="auto"/>
        <w:rPr>
          <w:rFonts w:ascii="Century Gothic" w:hAnsi="Century Gothic"/>
          <w:sz w:val="20"/>
          <w:szCs w:val="20"/>
        </w:rPr>
      </w:pPr>
    </w:p>
    <w:p w14:paraId="6C8854F5"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b/>
          <w:sz w:val="20"/>
          <w:szCs w:val="20"/>
        </w:rPr>
        <w:t>Parte IV: Criterios de selección.</w:t>
      </w:r>
    </w:p>
    <w:p w14:paraId="45302C38" w14:textId="77777777" w:rsidR="00462A1C" w:rsidRPr="00520D37" w:rsidRDefault="00462A1C" w:rsidP="00736221">
      <w:pPr>
        <w:spacing w:line="276" w:lineRule="auto"/>
        <w:rPr>
          <w:rFonts w:ascii="Century Gothic" w:hAnsi="Century Gothic"/>
          <w:sz w:val="20"/>
          <w:szCs w:val="20"/>
        </w:rPr>
      </w:pPr>
    </w:p>
    <w:p w14:paraId="641D4BDD"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52F45039" w14:textId="77777777" w:rsidR="00462A1C" w:rsidRPr="00520D37" w:rsidRDefault="00462A1C" w:rsidP="00736221">
      <w:pPr>
        <w:spacing w:line="276" w:lineRule="auto"/>
        <w:rPr>
          <w:rFonts w:ascii="Century Gothic" w:hAnsi="Century Gothic"/>
          <w:sz w:val="20"/>
          <w:szCs w:val="20"/>
        </w:rPr>
      </w:pPr>
    </w:p>
    <w:p w14:paraId="01B68CFA"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520D37">
        <w:rPr>
          <w:rFonts w:ascii="Century Gothic" w:hAnsi="Century Gothic"/>
          <w:sz w:val="20"/>
          <w:szCs w:val="20"/>
        </w:rPr>
        <w:t>a</w:t>
      </w:r>
      <w:proofErr w:type="spellEnd"/>
      <w:r w:rsidRPr="00520D37">
        <w:rPr>
          <w:rFonts w:ascii="Century Gothic" w:hAnsi="Century Gothic"/>
          <w:sz w:val="20"/>
          <w:szCs w:val="20"/>
        </w:rPr>
        <w:t xml:space="preserve"> D de esta parte que procedan.</w:t>
      </w:r>
    </w:p>
    <w:p w14:paraId="534B065F" w14:textId="1D5EB8F0" w:rsidR="00462A1C" w:rsidRDefault="00462A1C" w:rsidP="00736221">
      <w:pPr>
        <w:spacing w:line="276" w:lineRule="auto"/>
        <w:rPr>
          <w:rFonts w:ascii="Century Gothic" w:hAnsi="Century Gothic"/>
          <w:sz w:val="20"/>
          <w:szCs w:val="20"/>
        </w:rPr>
      </w:pPr>
    </w:p>
    <w:p w14:paraId="55E99A6A" w14:textId="77777777" w:rsidR="00101AE6" w:rsidRPr="00520D37" w:rsidRDefault="00101AE6" w:rsidP="00736221">
      <w:pPr>
        <w:spacing w:line="276" w:lineRule="auto"/>
        <w:rPr>
          <w:rFonts w:ascii="Century Gothic" w:hAnsi="Century Gothic"/>
          <w:sz w:val="20"/>
          <w:szCs w:val="20"/>
        </w:rPr>
      </w:pPr>
    </w:p>
    <w:p w14:paraId="00404329"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b/>
          <w:sz w:val="20"/>
          <w:szCs w:val="20"/>
        </w:rPr>
        <w:t>Parte V: Reducción del número de candidatos cualificados</w:t>
      </w:r>
    </w:p>
    <w:p w14:paraId="3C5D1B71" w14:textId="77777777" w:rsidR="00462A1C" w:rsidRPr="00520D37" w:rsidRDefault="00462A1C" w:rsidP="00736221">
      <w:pPr>
        <w:spacing w:line="276" w:lineRule="auto"/>
        <w:rPr>
          <w:rFonts w:ascii="Century Gothic" w:hAnsi="Century Gothic"/>
          <w:sz w:val="20"/>
          <w:szCs w:val="20"/>
        </w:rPr>
      </w:pPr>
    </w:p>
    <w:p w14:paraId="5AF28396"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En el procedimiento abierto el empresario no tiene que cumplimentar esta parte.</w:t>
      </w:r>
    </w:p>
    <w:p w14:paraId="24AEE8EF" w14:textId="689B4643" w:rsidR="00462A1C" w:rsidRDefault="00462A1C" w:rsidP="00101AE6">
      <w:pPr>
        <w:spacing w:line="276" w:lineRule="auto"/>
        <w:rPr>
          <w:rFonts w:ascii="Century Gothic" w:hAnsi="Century Gothic"/>
          <w:sz w:val="20"/>
          <w:szCs w:val="20"/>
        </w:rPr>
      </w:pPr>
    </w:p>
    <w:p w14:paraId="27E368F5" w14:textId="77777777" w:rsidR="00101AE6" w:rsidRPr="00520D37" w:rsidRDefault="00101AE6" w:rsidP="00101AE6">
      <w:pPr>
        <w:spacing w:line="276" w:lineRule="auto"/>
        <w:rPr>
          <w:rFonts w:ascii="Century Gothic" w:hAnsi="Century Gothic"/>
          <w:sz w:val="20"/>
          <w:szCs w:val="20"/>
        </w:rPr>
      </w:pPr>
    </w:p>
    <w:p w14:paraId="652AF1B0" w14:textId="77777777" w:rsidR="00462A1C" w:rsidRPr="00520D37" w:rsidRDefault="00462A1C" w:rsidP="00736221">
      <w:pPr>
        <w:spacing w:line="276" w:lineRule="auto"/>
        <w:rPr>
          <w:rFonts w:ascii="Century Gothic" w:hAnsi="Century Gothic"/>
          <w:b/>
          <w:sz w:val="20"/>
          <w:szCs w:val="20"/>
        </w:rPr>
      </w:pPr>
      <w:r w:rsidRPr="00520D37">
        <w:rPr>
          <w:rFonts w:ascii="Century Gothic" w:hAnsi="Century Gothic"/>
          <w:b/>
          <w:sz w:val="20"/>
          <w:szCs w:val="20"/>
        </w:rPr>
        <w:t>Parte VI: Declaraciones finales.</w:t>
      </w:r>
    </w:p>
    <w:p w14:paraId="3B86D71D" w14:textId="77777777" w:rsidR="00462A1C" w:rsidRPr="00520D37" w:rsidRDefault="00462A1C" w:rsidP="00736221">
      <w:pPr>
        <w:spacing w:line="276" w:lineRule="auto"/>
        <w:rPr>
          <w:rFonts w:ascii="Century Gothic" w:hAnsi="Century Gothic"/>
          <w:sz w:val="20"/>
          <w:szCs w:val="20"/>
        </w:rPr>
      </w:pPr>
    </w:p>
    <w:p w14:paraId="3EF735C6"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 xml:space="preserve">Esta parte debe ser </w:t>
      </w:r>
      <w:r w:rsidRPr="00101AE6">
        <w:rPr>
          <w:rFonts w:ascii="Century Gothic" w:hAnsi="Century Gothic"/>
          <w:sz w:val="20"/>
          <w:szCs w:val="20"/>
          <w:u w:val="single"/>
        </w:rPr>
        <w:t>cumplimentada y firmada</w:t>
      </w:r>
      <w:r w:rsidRPr="00101AE6">
        <w:rPr>
          <w:rFonts w:ascii="Century Gothic" w:hAnsi="Century Gothic"/>
          <w:sz w:val="20"/>
          <w:szCs w:val="20"/>
        </w:rPr>
        <w:t xml:space="preserve"> por la empresa interesada en todo caso.</w:t>
      </w:r>
    </w:p>
    <w:p w14:paraId="2CD6B649" w14:textId="77777777" w:rsidR="00462A1C" w:rsidRPr="00520D37" w:rsidRDefault="00462A1C" w:rsidP="00736221">
      <w:pPr>
        <w:spacing w:line="276" w:lineRule="auto"/>
        <w:rPr>
          <w:rFonts w:ascii="Century Gothic" w:hAnsi="Century Gothic"/>
          <w:sz w:val="20"/>
          <w:szCs w:val="20"/>
        </w:rPr>
      </w:pPr>
    </w:p>
    <w:p w14:paraId="441BE1B1" w14:textId="77777777" w:rsidR="00462A1C" w:rsidRPr="00520D37" w:rsidRDefault="00462A1C" w:rsidP="00736221">
      <w:pPr>
        <w:spacing w:line="276" w:lineRule="auto"/>
        <w:rPr>
          <w:rFonts w:ascii="Century Gothic" w:hAnsi="Century Gothic"/>
          <w:sz w:val="20"/>
          <w:szCs w:val="20"/>
        </w:rPr>
      </w:pPr>
      <w:r w:rsidRPr="00520D37">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7CAE0E9A" w14:textId="77777777" w:rsidR="00462A1C" w:rsidRPr="00520D37" w:rsidRDefault="00462A1C" w:rsidP="00736221">
      <w:pPr>
        <w:spacing w:line="276" w:lineRule="auto"/>
        <w:rPr>
          <w:rFonts w:ascii="Century Gothic" w:hAnsi="Century Gothic"/>
        </w:rPr>
      </w:pPr>
    </w:p>
    <w:p w14:paraId="3C7318D7" w14:textId="77777777" w:rsidR="00462A1C" w:rsidRPr="00520D37" w:rsidRDefault="00462A1C" w:rsidP="00736221">
      <w:pPr>
        <w:spacing w:line="276" w:lineRule="auto"/>
        <w:jc w:val="left"/>
        <w:rPr>
          <w:rFonts w:ascii="Century Gothic" w:hAnsi="Century Gothic"/>
          <w:b/>
          <w:color w:val="000000" w:themeColor="text1"/>
          <w:sz w:val="22"/>
          <w:szCs w:val="22"/>
        </w:rPr>
      </w:pPr>
      <w:r w:rsidRPr="00520D37">
        <w:rPr>
          <w:rFonts w:ascii="Century Gothic" w:hAnsi="Century Gothic"/>
          <w:b/>
          <w:color w:val="000000" w:themeColor="text1"/>
          <w:sz w:val="22"/>
          <w:szCs w:val="22"/>
        </w:rPr>
        <w:br w:type="page"/>
      </w:r>
    </w:p>
    <w:p w14:paraId="6E0CF130" w14:textId="138B5D64" w:rsidR="006F6EC9" w:rsidRPr="00782AA4" w:rsidRDefault="00B11939" w:rsidP="00782AA4">
      <w:pPr>
        <w:pStyle w:val="Ttulo1"/>
        <w:jc w:val="center"/>
        <w:rPr>
          <w:rFonts w:ascii="Century Gothic" w:hAnsi="Century Gothic"/>
          <w:sz w:val="22"/>
          <w:szCs w:val="22"/>
        </w:rPr>
      </w:pPr>
      <w:bookmarkStart w:id="7" w:name="_Toc183762259"/>
      <w:r w:rsidRPr="00E41C0C">
        <w:rPr>
          <w:rFonts w:ascii="Century Gothic" w:hAnsi="Century Gothic"/>
          <w:sz w:val="22"/>
          <w:szCs w:val="22"/>
          <w:u w:val="single"/>
        </w:rPr>
        <w:t>A</w:t>
      </w:r>
      <w:r w:rsidR="004B6033" w:rsidRPr="00E41C0C">
        <w:rPr>
          <w:rFonts w:ascii="Century Gothic" w:hAnsi="Century Gothic"/>
          <w:sz w:val="22"/>
          <w:szCs w:val="22"/>
          <w:u w:val="single"/>
        </w:rPr>
        <w:t>NEXO II</w:t>
      </w:r>
      <w:r w:rsidR="00462A1C" w:rsidRPr="00E41C0C">
        <w:rPr>
          <w:rFonts w:ascii="Century Gothic" w:hAnsi="Century Gothic"/>
          <w:sz w:val="22"/>
          <w:szCs w:val="22"/>
          <w:u w:val="single"/>
        </w:rPr>
        <w:t>I</w:t>
      </w:r>
      <w:r w:rsidR="004B6033" w:rsidRPr="00782AA4">
        <w:rPr>
          <w:rFonts w:ascii="Century Gothic" w:hAnsi="Century Gothic"/>
          <w:sz w:val="22"/>
          <w:szCs w:val="22"/>
        </w:rPr>
        <w:t xml:space="preserve"> MODELO DE DECLARACIÓN RESPONSABLE </w:t>
      </w:r>
      <w:bookmarkStart w:id="8" w:name="Anexo_II"/>
      <w:bookmarkEnd w:id="8"/>
      <w:r w:rsidR="00846768" w:rsidRPr="00782AA4">
        <w:rPr>
          <w:rFonts w:ascii="Century Gothic" w:hAnsi="Century Gothic"/>
          <w:sz w:val="22"/>
          <w:szCs w:val="22"/>
        </w:rPr>
        <w:t>MÚLTIPLE</w:t>
      </w:r>
      <w:bookmarkEnd w:id="7"/>
    </w:p>
    <w:p w14:paraId="770DC596" w14:textId="77777777" w:rsidR="006F6EC9" w:rsidRPr="00520D37" w:rsidRDefault="006F6EC9" w:rsidP="00736221">
      <w:pPr>
        <w:pStyle w:val="Sinespaciado"/>
        <w:spacing w:line="276" w:lineRule="auto"/>
        <w:rPr>
          <w:rFonts w:ascii="Century Gothic" w:hAnsi="Century Gothic"/>
          <w:color w:val="000000" w:themeColor="text1"/>
          <w:sz w:val="22"/>
          <w:szCs w:val="22"/>
        </w:rPr>
      </w:pPr>
    </w:p>
    <w:p w14:paraId="6D56D8A3" w14:textId="61AB9B2F" w:rsidR="004B6033" w:rsidRPr="00520D37" w:rsidRDefault="004B6033" w:rsidP="00736221">
      <w:pPr>
        <w:pStyle w:val="Sinespaciado"/>
        <w:spacing w:line="276" w:lineRule="auto"/>
        <w:rPr>
          <w:rFonts w:ascii="Century Gothic" w:hAnsi="Century Gothic"/>
          <w:b/>
          <w:bCs/>
          <w:color w:val="000000" w:themeColor="text1"/>
          <w:sz w:val="22"/>
          <w:szCs w:val="22"/>
        </w:rPr>
      </w:pPr>
      <w:r w:rsidRPr="00520D37">
        <w:rPr>
          <w:rFonts w:ascii="Century Gothic" w:hAnsi="Century Gothic"/>
          <w:color w:val="000000" w:themeColor="text1"/>
          <w:sz w:val="22"/>
          <w:szCs w:val="22"/>
        </w:rPr>
        <w:t>D./Dña</w:t>
      </w:r>
      <w:r w:rsidRPr="00520D37">
        <w:rPr>
          <w:rFonts w:ascii="Century Gothic" w:hAnsi="Century Gothic"/>
          <w:b/>
          <w:bCs/>
          <w:color w:val="000000" w:themeColor="text1"/>
          <w:sz w:val="22"/>
          <w:szCs w:val="22"/>
        </w:rPr>
        <w:t>. ……………………………………………………,</w:t>
      </w:r>
      <w:r w:rsidRPr="00520D37">
        <w:rPr>
          <w:rFonts w:ascii="Century Gothic" w:hAnsi="Century Gothic"/>
          <w:bCs/>
          <w:color w:val="000000" w:themeColor="text1"/>
          <w:sz w:val="22"/>
          <w:szCs w:val="22"/>
        </w:rPr>
        <w:t xml:space="preserve"> con DNI/NIE …</w:t>
      </w:r>
      <w:proofErr w:type="gramStart"/>
      <w:r w:rsidRPr="00520D37">
        <w:rPr>
          <w:rFonts w:ascii="Century Gothic" w:hAnsi="Century Gothic"/>
          <w:bCs/>
          <w:color w:val="000000" w:themeColor="text1"/>
          <w:sz w:val="22"/>
          <w:szCs w:val="22"/>
        </w:rPr>
        <w:t>…….</w:t>
      </w:r>
      <w:proofErr w:type="gramEnd"/>
      <w:r w:rsidRPr="00520D37">
        <w:rPr>
          <w:rFonts w:ascii="Century Gothic" w:hAnsi="Century Gothic"/>
          <w:bCs/>
          <w:color w:val="000000" w:themeColor="text1"/>
          <w:sz w:val="22"/>
          <w:szCs w:val="22"/>
        </w:rPr>
        <w:t>.……… en nombre propio o en representación de la Sociedad ………………</w:t>
      </w:r>
      <w:proofErr w:type="gramStart"/>
      <w:r w:rsidRPr="00520D37">
        <w:rPr>
          <w:rFonts w:ascii="Century Gothic" w:hAnsi="Century Gothic"/>
          <w:bCs/>
          <w:color w:val="000000" w:themeColor="text1"/>
          <w:sz w:val="22"/>
          <w:szCs w:val="22"/>
        </w:rPr>
        <w:t>…….</w:t>
      </w:r>
      <w:proofErr w:type="gramEnd"/>
      <w:r w:rsidRPr="00520D37">
        <w:rPr>
          <w:rFonts w:ascii="Century Gothic" w:hAnsi="Century Gothic"/>
          <w:bCs/>
          <w:color w:val="000000" w:themeColor="text1"/>
          <w:sz w:val="22"/>
          <w:szCs w:val="22"/>
        </w:rPr>
        <w:t>.…………………,  entidad que [SI]  [NO] cumple las condiciones de PYME, con N.I.F. ….……………, en calidad de ………………………...……………al objeto de participar en la contratación denominada</w:t>
      </w:r>
      <w:r w:rsidRPr="00520D37">
        <w:rPr>
          <w:rFonts w:ascii="Century Gothic" w:hAnsi="Century Gothic"/>
          <w:b/>
          <w:bCs/>
          <w:color w:val="000000" w:themeColor="text1"/>
          <w:sz w:val="22"/>
          <w:szCs w:val="22"/>
        </w:rPr>
        <w:t xml:space="preserve"> </w:t>
      </w:r>
      <w:r w:rsidR="00CA5AE1" w:rsidRPr="00520D37">
        <w:rPr>
          <w:rFonts w:ascii="Century Gothic" w:hAnsi="Century Gothic"/>
          <w:b/>
          <w:bCs/>
          <w:color w:val="000000" w:themeColor="text1"/>
          <w:sz w:val="22"/>
          <w:szCs w:val="22"/>
        </w:rPr>
        <w:t>“</w:t>
      </w:r>
      <w:r w:rsidR="00982305" w:rsidRPr="00520D37">
        <w:rPr>
          <w:rFonts w:ascii="Century Gothic" w:hAnsi="Century Gothic"/>
          <w:b/>
          <w:bCs/>
          <w:color w:val="000000" w:themeColor="text1"/>
          <w:sz w:val="22"/>
          <w:szCs w:val="22"/>
        </w:rPr>
        <w:t xml:space="preserve">Redacción de Proyecto y Dirección de obra y Dirección de Ejecución de obra de Proyecto de Rehabilitación y Ampliación del Pabellón de Damas en c/ Doctor Castelo c/v c/ Doctor </w:t>
      </w:r>
      <w:proofErr w:type="spellStart"/>
      <w:r w:rsidR="00982305" w:rsidRPr="00520D37">
        <w:rPr>
          <w:rFonts w:ascii="Century Gothic" w:hAnsi="Century Gothic"/>
          <w:b/>
          <w:bCs/>
          <w:color w:val="000000" w:themeColor="text1"/>
          <w:sz w:val="22"/>
          <w:szCs w:val="22"/>
        </w:rPr>
        <w:t>Esquerdo</w:t>
      </w:r>
      <w:proofErr w:type="spellEnd"/>
      <w:r w:rsidR="00982305" w:rsidRPr="00520D37">
        <w:rPr>
          <w:rFonts w:ascii="Century Gothic" w:hAnsi="Century Gothic"/>
          <w:b/>
          <w:bCs/>
          <w:color w:val="000000" w:themeColor="text1"/>
          <w:sz w:val="22"/>
          <w:szCs w:val="22"/>
        </w:rPr>
        <w:t xml:space="preserve"> en Madrid</w:t>
      </w:r>
      <w:r w:rsidR="00982305" w:rsidRPr="00520D37">
        <w:rPr>
          <w:rFonts w:ascii="Century Gothic" w:hAnsi="Century Gothic"/>
          <w:bCs/>
          <w:color w:val="000000" w:themeColor="text1"/>
          <w:sz w:val="22"/>
          <w:szCs w:val="22"/>
        </w:rPr>
        <w:t>.</w:t>
      </w:r>
      <w:r w:rsidR="00585EBA" w:rsidRPr="00520D37">
        <w:rPr>
          <w:rFonts w:ascii="Century Gothic" w:hAnsi="Century Gothic"/>
          <w:bCs/>
          <w:color w:val="000000" w:themeColor="text1"/>
          <w:sz w:val="22"/>
          <w:szCs w:val="22"/>
        </w:rPr>
        <w:t xml:space="preserve">”. </w:t>
      </w:r>
      <w:r w:rsidR="007D6354" w:rsidRPr="00520D37">
        <w:rPr>
          <w:rFonts w:ascii="Century Gothic" w:hAnsi="Century Gothic"/>
          <w:b/>
          <w:bCs/>
          <w:color w:val="000000" w:themeColor="text1"/>
          <w:sz w:val="22"/>
          <w:szCs w:val="22"/>
        </w:rPr>
        <w:t xml:space="preserve">EXPEDIENTE: </w:t>
      </w:r>
      <w:r w:rsidR="001F4E62" w:rsidRPr="00520D37">
        <w:rPr>
          <w:rFonts w:ascii="Century Gothic" w:hAnsi="Century Gothic"/>
          <w:b/>
          <w:bCs/>
          <w:sz w:val="22"/>
          <w:szCs w:val="22"/>
        </w:rPr>
        <w:t>ED-A-0032-2024-S</w:t>
      </w:r>
      <w:r w:rsidR="004379B0" w:rsidRPr="00520D37">
        <w:rPr>
          <w:rFonts w:ascii="Century Gothic" w:hAnsi="Century Gothic" w:cs="Arial"/>
          <w:b/>
          <w:i/>
          <w:color w:val="000000" w:themeColor="text1"/>
          <w:sz w:val="22"/>
          <w:szCs w:val="22"/>
        </w:rPr>
        <w:t>”</w:t>
      </w:r>
      <w:r w:rsidR="005328E6" w:rsidRPr="00520D37">
        <w:rPr>
          <w:rFonts w:ascii="Century Gothic" w:hAnsi="Century Gothic"/>
          <w:sz w:val="22"/>
          <w:szCs w:val="22"/>
        </w:rPr>
        <w:t xml:space="preserve"> </w:t>
      </w:r>
      <w:r w:rsidR="005328E6" w:rsidRPr="00520D37">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37C1E199" w14:textId="1A2DE097" w:rsidR="00B02EF6" w:rsidRPr="00520D37" w:rsidRDefault="005328E6" w:rsidP="00736221">
      <w:pPr>
        <w:pStyle w:val="Sinespaciado"/>
        <w:tabs>
          <w:tab w:val="left" w:pos="1125"/>
        </w:tabs>
        <w:spacing w:line="276" w:lineRule="auto"/>
        <w:rPr>
          <w:rFonts w:ascii="Century Gothic" w:hAnsi="Century Gothic"/>
          <w:color w:val="000000" w:themeColor="text1"/>
          <w:sz w:val="22"/>
          <w:szCs w:val="22"/>
        </w:rPr>
      </w:pPr>
      <w:r w:rsidRPr="00520D37">
        <w:rPr>
          <w:rFonts w:ascii="Century Gothic" w:hAnsi="Century Gothic"/>
          <w:color w:val="000000" w:themeColor="text1"/>
          <w:sz w:val="22"/>
          <w:szCs w:val="22"/>
        </w:rPr>
        <w:tab/>
      </w:r>
    </w:p>
    <w:p w14:paraId="6D0DBB26" w14:textId="77777777" w:rsidR="00D73B29" w:rsidRPr="00520D37" w:rsidRDefault="00D73B29" w:rsidP="00736221">
      <w:pPr>
        <w:pStyle w:val="Sinespaciado"/>
        <w:tabs>
          <w:tab w:val="left" w:pos="1125"/>
        </w:tabs>
        <w:spacing w:line="276" w:lineRule="auto"/>
        <w:rPr>
          <w:rFonts w:ascii="Century Gothic" w:hAnsi="Century Gothic"/>
          <w:color w:val="000000" w:themeColor="text1"/>
          <w:sz w:val="22"/>
          <w:szCs w:val="22"/>
        </w:rPr>
      </w:pPr>
    </w:p>
    <w:p w14:paraId="04317064" w14:textId="0D8C4443" w:rsidR="005908B9" w:rsidRPr="00520D37" w:rsidRDefault="005908B9" w:rsidP="00736221">
      <w:pPr>
        <w:pStyle w:val="Textoindependiente"/>
        <w:tabs>
          <w:tab w:val="clear" w:pos="0"/>
          <w:tab w:val="clear" w:pos="576"/>
          <w:tab w:val="clear" w:pos="720"/>
        </w:tabs>
        <w:spacing w:before="0" w:after="0" w:line="276" w:lineRule="auto"/>
        <w:rPr>
          <w:rFonts w:ascii="Century Gothic" w:eastAsia="Century Gothic" w:hAnsi="Century Gothic" w:cstheme="minorBidi"/>
          <w:b w:val="0"/>
          <w:spacing w:val="-1"/>
          <w:szCs w:val="22"/>
          <w:lang w:val="es-ES" w:eastAsia="en-US"/>
        </w:rPr>
      </w:pPr>
      <w:r w:rsidRPr="00520D37">
        <w:rPr>
          <w:rFonts w:ascii="Century Gothic" w:eastAsia="Century Gothic" w:hAnsi="Century Gothic" w:cstheme="minorBidi"/>
          <w:spacing w:val="-1"/>
          <w:szCs w:val="22"/>
          <w:lang w:val="es-ES" w:eastAsia="en-US"/>
        </w:rPr>
        <w:t xml:space="preserve">DECLARA RESPONSABLEMENTE: </w:t>
      </w:r>
      <w:r w:rsidRPr="00520D37">
        <w:rPr>
          <w:rFonts w:ascii="Century Gothic" w:eastAsia="Century Gothic" w:hAnsi="Century Gothic" w:cstheme="minorBidi"/>
          <w:b w:val="0"/>
          <w:spacing w:val="-1"/>
          <w:szCs w:val="22"/>
          <w:lang w:val="es-ES" w:eastAsia="en-US"/>
        </w:rPr>
        <w:t>(márquese y complétese lo que proceda):</w:t>
      </w:r>
    </w:p>
    <w:p w14:paraId="4993C16F" w14:textId="2B7627B2" w:rsidR="005328E6" w:rsidRPr="00520D37" w:rsidRDefault="005328E6" w:rsidP="00736221">
      <w:pPr>
        <w:pStyle w:val="Sinespaciado"/>
        <w:tabs>
          <w:tab w:val="left" w:pos="1125"/>
        </w:tabs>
        <w:spacing w:line="276" w:lineRule="auto"/>
        <w:rPr>
          <w:rFonts w:ascii="Century Gothic" w:hAnsi="Century Gothic"/>
          <w:color w:val="000000" w:themeColor="text1"/>
          <w:sz w:val="22"/>
          <w:szCs w:val="22"/>
        </w:rPr>
      </w:pPr>
    </w:p>
    <w:p w14:paraId="2A31EF34" w14:textId="767AAE08" w:rsidR="005328E6" w:rsidRPr="00520D37" w:rsidRDefault="005908B9" w:rsidP="00736221">
      <w:pPr>
        <w:widowControl w:val="0"/>
        <w:spacing w:line="276" w:lineRule="auto"/>
        <w:rPr>
          <w:rFonts w:ascii="Century Gothic" w:hAnsi="Century Gothic"/>
          <w:b/>
          <w:sz w:val="22"/>
        </w:rPr>
      </w:pPr>
      <w:r w:rsidRPr="00520D37">
        <w:rPr>
          <w:rFonts w:ascii="Century Gothic" w:hAnsi="Century Gothic"/>
          <w:b/>
          <w:sz w:val="22"/>
        </w:rPr>
        <w:t>I</w:t>
      </w:r>
      <w:r w:rsidR="00A416FD" w:rsidRPr="00520D37">
        <w:rPr>
          <w:rFonts w:ascii="Century Gothic" w:hAnsi="Century Gothic"/>
          <w:b/>
          <w:sz w:val="22"/>
        </w:rPr>
        <w:t>.-</w:t>
      </w:r>
      <w:r w:rsidRPr="00520D37">
        <w:rPr>
          <w:rFonts w:ascii="Century Gothic" w:hAnsi="Century Gothic"/>
          <w:b/>
          <w:sz w:val="22"/>
        </w:rPr>
        <w:tab/>
      </w:r>
      <w:r w:rsidR="005328E6" w:rsidRPr="00520D37">
        <w:rPr>
          <w:rFonts w:ascii="Century Gothic" w:hAnsi="Century Gothic"/>
          <w:b/>
          <w:sz w:val="22"/>
        </w:rPr>
        <w:t>Pertenencia o no a grupo empresarial</w:t>
      </w:r>
    </w:p>
    <w:p w14:paraId="58B26632" w14:textId="77777777" w:rsidR="005328E6" w:rsidRPr="00520D37" w:rsidRDefault="005328E6" w:rsidP="00736221">
      <w:pPr>
        <w:widowControl w:val="0"/>
        <w:spacing w:line="276" w:lineRule="auto"/>
        <w:rPr>
          <w:rFonts w:ascii="Century Gothic" w:hAnsi="Century Gothic"/>
          <w:sz w:val="22"/>
        </w:rPr>
      </w:pPr>
    </w:p>
    <w:p w14:paraId="4F0770DE" w14:textId="77777777" w:rsidR="005328E6" w:rsidRPr="00520D37" w:rsidRDefault="005328E6" w:rsidP="00736221">
      <w:pPr>
        <w:widowControl w:val="0"/>
        <w:spacing w:line="276" w:lineRule="auto"/>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no pertenece a ningún grupo empresarial (</w:t>
      </w:r>
      <w:r w:rsidRPr="00520D37">
        <w:rPr>
          <w:rFonts w:ascii="Century Gothic" w:hAnsi="Century Gothic"/>
          <w:i/>
          <w:sz w:val="22"/>
        </w:rPr>
        <w:t>no se encuentra en ninguno de</w:t>
      </w:r>
      <w:r w:rsidRPr="00520D37">
        <w:rPr>
          <w:rFonts w:ascii="Century Gothic" w:hAnsi="Century Gothic"/>
          <w:sz w:val="22"/>
        </w:rPr>
        <w:t xml:space="preserve"> </w:t>
      </w:r>
      <w:r w:rsidRPr="00520D37">
        <w:rPr>
          <w:rFonts w:ascii="Century Gothic" w:hAnsi="Century Gothic"/>
          <w:i/>
          <w:sz w:val="22"/>
        </w:rPr>
        <w:t>los supuestos previstos en el artículo 42.1 del Código de Comercio</w:t>
      </w:r>
      <w:r w:rsidRPr="00520D37">
        <w:rPr>
          <w:rFonts w:ascii="Century Gothic" w:hAnsi="Century Gothic"/>
          <w:sz w:val="22"/>
        </w:rPr>
        <w:t xml:space="preserve"> </w:t>
      </w:r>
      <w:r w:rsidRPr="00520D37">
        <w:rPr>
          <w:rFonts w:ascii="Century Gothic" w:hAnsi="Century Gothic"/>
          <w:i/>
          <w:sz w:val="22"/>
        </w:rPr>
        <w:t>o de los supuestos alternativos establecidos en ese artículo</w:t>
      </w:r>
      <w:r w:rsidRPr="00520D37">
        <w:rPr>
          <w:rFonts w:ascii="Century Gothic" w:hAnsi="Century Gothic"/>
          <w:sz w:val="22"/>
        </w:rPr>
        <w:t>).</w:t>
      </w:r>
    </w:p>
    <w:p w14:paraId="6B81D348" w14:textId="5A93963B" w:rsidR="005328E6" w:rsidRPr="00520D37" w:rsidRDefault="005328E6" w:rsidP="00736221">
      <w:pPr>
        <w:widowControl w:val="0"/>
        <w:spacing w:line="276" w:lineRule="auto"/>
        <w:rPr>
          <w:rFonts w:ascii="Century Gothic" w:hAnsi="Century Gothic"/>
          <w:sz w:val="22"/>
        </w:rPr>
      </w:pPr>
    </w:p>
    <w:p w14:paraId="6E935ACD" w14:textId="59DCF836" w:rsidR="005328E6" w:rsidRPr="00520D37" w:rsidRDefault="005328E6" w:rsidP="00736221">
      <w:pPr>
        <w:widowControl w:val="0"/>
        <w:spacing w:line="276" w:lineRule="auto"/>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pertenece al siguien</w:t>
      </w:r>
      <w:r w:rsidR="00A416FD" w:rsidRPr="00520D37">
        <w:rPr>
          <w:rFonts w:ascii="Century Gothic" w:hAnsi="Century Gothic"/>
          <w:sz w:val="22"/>
        </w:rPr>
        <w:t>te grupo empresarial: ……………………</w:t>
      </w:r>
      <w:r w:rsidRPr="00520D37">
        <w:rPr>
          <w:rFonts w:ascii="Century Gothic" w:hAnsi="Century Gothic"/>
          <w:sz w:val="22"/>
        </w:rPr>
        <w:t>………………</w:t>
      </w:r>
      <w:proofErr w:type="gramStart"/>
      <w:r w:rsidRPr="00520D37">
        <w:rPr>
          <w:rFonts w:ascii="Century Gothic" w:hAnsi="Century Gothic"/>
          <w:sz w:val="22"/>
        </w:rPr>
        <w:t>…….</w:t>
      </w:r>
      <w:proofErr w:type="gramEnd"/>
      <w:r w:rsidR="000749A9" w:rsidRPr="00520D37">
        <w:rPr>
          <w:rFonts w:ascii="Century Gothic" w:hAnsi="Century Gothic"/>
          <w:sz w:val="22"/>
        </w:rPr>
        <w:t>(</w:t>
      </w:r>
      <w:r w:rsidR="000749A9" w:rsidRPr="00520D37">
        <w:rPr>
          <w:rFonts w:ascii="Century Gothic" w:hAnsi="Century Gothic"/>
          <w:i/>
          <w:sz w:val="20"/>
          <w:szCs w:val="20"/>
        </w:rPr>
        <w:t>relacionar o adjuntar la relación de empresas firmada por el representante legal de la empresa</w:t>
      </w:r>
      <w:r w:rsidR="000749A9" w:rsidRPr="00520D37">
        <w:rPr>
          <w:rFonts w:ascii="Century Gothic" w:hAnsi="Century Gothic"/>
          <w:sz w:val="22"/>
        </w:rPr>
        <w:t>).</w:t>
      </w:r>
    </w:p>
    <w:p w14:paraId="260F6F2C" w14:textId="77777777" w:rsidR="005328E6" w:rsidRPr="00520D37" w:rsidRDefault="005328E6" w:rsidP="00736221">
      <w:pPr>
        <w:widowControl w:val="0"/>
        <w:spacing w:line="276" w:lineRule="auto"/>
        <w:rPr>
          <w:rFonts w:ascii="Century Gothic" w:hAnsi="Century Gothic"/>
          <w:sz w:val="22"/>
        </w:rPr>
      </w:pPr>
    </w:p>
    <w:p w14:paraId="3928B8D6" w14:textId="77777777" w:rsidR="005328E6" w:rsidRPr="00520D37" w:rsidRDefault="005328E6" w:rsidP="00A416FD">
      <w:pPr>
        <w:widowControl w:val="0"/>
        <w:spacing w:line="276" w:lineRule="auto"/>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no presenta oferta ninguna otra empresa perteneciente al mismo grupo empresarial.</w:t>
      </w:r>
    </w:p>
    <w:p w14:paraId="6A47B904" w14:textId="77777777" w:rsidR="005328E6" w:rsidRPr="00520D37" w:rsidRDefault="005328E6" w:rsidP="00736221">
      <w:pPr>
        <w:widowControl w:val="0"/>
        <w:spacing w:line="276" w:lineRule="auto"/>
        <w:rPr>
          <w:rFonts w:ascii="Century Gothic" w:hAnsi="Century Gothic"/>
          <w:sz w:val="22"/>
          <w:szCs w:val="32"/>
        </w:rPr>
      </w:pPr>
    </w:p>
    <w:p w14:paraId="5C55108C" w14:textId="221EEB02" w:rsidR="004B6033" w:rsidRPr="00520D37" w:rsidRDefault="004B6033" w:rsidP="00736221">
      <w:pPr>
        <w:pStyle w:val="Sinespaciado"/>
        <w:spacing w:line="276" w:lineRule="auto"/>
        <w:rPr>
          <w:rFonts w:ascii="Century Gothic" w:hAnsi="Century Gothic"/>
          <w:color w:val="000000" w:themeColor="text1"/>
          <w:sz w:val="22"/>
          <w:szCs w:val="22"/>
        </w:rPr>
      </w:pPr>
    </w:p>
    <w:p w14:paraId="67F39541" w14:textId="286F33C0" w:rsidR="005908B9" w:rsidRPr="00520D37" w:rsidRDefault="005908B9" w:rsidP="00736221">
      <w:pPr>
        <w:spacing w:line="276" w:lineRule="auto"/>
        <w:rPr>
          <w:rFonts w:ascii="Century Gothic" w:eastAsia="Century Gothic" w:hAnsi="Century Gothic" w:cs="Century Gothic"/>
          <w:b/>
          <w:sz w:val="22"/>
          <w:szCs w:val="22"/>
        </w:rPr>
      </w:pPr>
      <w:r w:rsidRPr="00520D37">
        <w:rPr>
          <w:rFonts w:ascii="Century Gothic" w:eastAsia="Century Gothic" w:hAnsi="Century Gothic" w:cs="Century Gothic"/>
          <w:b/>
          <w:sz w:val="22"/>
          <w:szCs w:val="22"/>
        </w:rPr>
        <w:t xml:space="preserve">II.- Participación de la empresa en el procedimiento de contratación junto con otros en UTE, </w:t>
      </w:r>
    </w:p>
    <w:p w14:paraId="06B1D6A7" w14:textId="77777777" w:rsidR="005908B9" w:rsidRPr="00520D37" w:rsidRDefault="005908B9" w:rsidP="00736221">
      <w:pPr>
        <w:spacing w:line="276" w:lineRule="auto"/>
        <w:rPr>
          <w:rFonts w:ascii="Century Gothic" w:eastAsia="Century Gothic" w:hAnsi="Century Gothic" w:cs="Century Gothic"/>
          <w:sz w:val="22"/>
          <w:szCs w:val="22"/>
        </w:rPr>
      </w:pPr>
    </w:p>
    <w:p w14:paraId="6F8477B1" w14:textId="77777777" w:rsidR="005908B9" w:rsidRPr="00520D37" w:rsidRDefault="005908B9" w:rsidP="00736221">
      <w:pPr>
        <w:spacing w:line="276" w:lineRule="auto"/>
        <w:rPr>
          <w:rFonts w:ascii="Century Gothic" w:eastAsia="Century Gothic" w:hAnsi="Century Gothic" w:cs="Century Gothic"/>
          <w:sz w:val="22"/>
          <w:szCs w:val="22"/>
        </w:rPr>
      </w:pPr>
      <w:r w:rsidRPr="00520D37">
        <w:rPr>
          <w:rFonts w:ascii="Century Gothic" w:eastAsia="Century Gothic" w:hAnsi="Century Gothic" w:cs="Century Gothic"/>
          <w:sz w:val="22"/>
          <w:szCs w:val="22"/>
        </w:rPr>
        <w:sym w:font="Wingdings" w:char="F06F"/>
      </w:r>
      <w:r w:rsidRPr="00520D37">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artículo 159.4 c) en relación con el art. 69.3 LCSP.</w:t>
      </w:r>
    </w:p>
    <w:p w14:paraId="172A7B14" w14:textId="58A1B319" w:rsidR="00BC57C9" w:rsidRPr="00520D37" w:rsidRDefault="00BC57C9" w:rsidP="00736221">
      <w:pPr>
        <w:pStyle w:val="Sinespaciado"/>
        <w:spacing w:line="276" w:lineRule="auto"/>
        <w:rPr>
          <w:rFonts w:ascii="Century Gothic" w:hAnsi="Century Gothic"/>
          <w:color w:val="000000" w:themeColor="text1"/>
          <w:sz w:val="22"/>
          <w:szCs w:val="22"/>
        </w:rPr>
      </w:pPr>
    </w:p>
    <w:p w14:paraId="753BE8DA" w14:textId="77777777" w:rsidR="005908B9" w:rsidRPr="00520D37" w:rsidRDefault="005908B9" w:rsidP="00736221">
      <w:pPr>
        <w:spacing w:line="276" w:lineRule="auto"/>
        <w:rPr>
          <w:rFonts w:ascii="Century Gothic" w:eastAsia="Century Gothic" w:hAnsi="Century Gothic" w:cs="Century Gothic"/>
          <w:sz w:val="22"/>
          <w:szCs w:val="22"/>
        </w:rPr>
      </w:pPr>
      <w:r w:rsidRPr="00520D37">
        <w:rPr>
          <w:rFonts w:ascii="Century Gothic" w:eastAsia="Century Gothic" w:hAnsi="Century Gothic" w:cs="Century Gothic"/>
          <w:sz w:val="22"/>
          <w:szCs w:val="22"/>
        </w:rPr>
        <w:sym w:font="Wingdings" w:char="F06F"/>
      </w:r>
      <w:r w:rsidRPr="00520D37">
        <w:rPr>
          <w:rFonts w:ascii="Century Gothic" w:eastAsia="Century Gothic" w:hAnsi="Century Gothic" w:cs="Century Gothic"/>
          <w:sz w:val="22"/>
          <w:szCs w:val="22"/>
        </w:rPr>
        <w:t xml:space="preserve"> No.</w:t>
      </w:r>
    </w:p>
    <w:p w14:paraId="4E60BBA5" w14:textId="68277AF8" w:rsidR="005908B9" w:rsidRPr="00520D37" w:rsidRDefault="005908B9" w:rsidP="00736221">
      <w:pPr>
        <w:pStyle w:val="Sinespaciado"/>
        <w:spacing w:line="276" w:lineRule="auto"/>
        <w:rPr>
          <w:rFonts w:ascii="Century Gothic" w:hAnsi="Century Gothic"/>
          <w:color w:val="000000" w:themeColor="text1"/>
          <w:sz w:val="22"/>
          <w:szCs w:val="22"/>
        </w:rPr>
      </w:pPr>
    </w:p>
    <w:p w14:paraId="77E1B0DF" w14:textId="2A067EC4" w:rsidR="005328E6" w:rsidRPr="00520D37" w:rsidRDefault="005908B9" w:rsidP="00736221">
      <w:pPr>
        <w:widowControl w:val="0"/>
        <w:spacing w:line="276" w:lineRule="auto"/>
        <w:rPr>
          <w:rFonts w:ascii="Century Gothic" w:hAnsi="Century Gothic"/>
          <w:b/>
          <w:sz w:val="22"/>
        </w:rPr>
      </w:pPr>
      <w:r w:rsidRPr="00520D37">
        <w:rPr>
          <w:rFonts w:ascii="Century Gothic" w:hAnsi="Century Gothic"/>
          <w:b/>
          <w:sz w:val="22"/>
        </w:rPr>
        <w:t>III</w:t>
      </w:r>
      <w:r w:rsidR="00A416FD" w:rsidRPr="00520D37">
        <w:rPr>
          <w:rFonts w:ascii="Century Gothic" w:hAnsi="Century Gothic"/>
          <w:b/>
          <w:sz w:val="22"/>
        </w:rPr>
        <w:t>.-</w:t>
      </w:r>
      <w:r w:rsidRPr="00520D37">
        <w:rPr>
          <w:rFonts w:ascii="Century Gothic" w:hAnsi="Century Gothic"/>
          <w:b/>
          <w:sz w:val="22"/>
        </w:rPr>
        <w:tab/>
      </w:r>
      <w:r w:rsidR="005328E6" w:rsidRPr="00520D37">
        <w:rPr>
          <w:rFonts w:ascii="Century Gothic" w:hAnsi="Century Gothic"/>
          <w:b/>
          <w:sz w:val="22"/>
        </w:rPr>
        <w:t>Jurisdicción para las empresas extranjeras</w:t>
      </w:r>
    </w:p>
    <w:p w14:paraId="284B500D" w14:textId="77777777" w:rsidR="005328E6" w:rsidRPr="00520D37" w:rsidRDefault="005328E6" w:rsidP="00736221">
      <w:pPr>
        <w:widowControl w:val="0"/>
        <w:spacing w:line="276" w:lineRule="auto"/>
        <w:rPr>
          <w:rFonts w:ascii="Century Gothic" w:hAnsi="Century Gothic"/>
          <w:sz w:val="22"/>
        </w:rPr>
      </w:pPr>
    </w:p>
    <w:p w14:paraId="6C4ADD75" w14:textId="77777777" w:rsidR="005328E6" w:rsidRPr="00520D37" w:rsidRDefault="005328E6" w:rsidP="00736221">
      <w:pPr>
        <w:widowControl w:val="0"/>
        <w:spacing w:line="276" w:lineRule="auto"/>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szCs w:val="32"/>
        </w:rPr>
        <w:t xml:space="preserve"> </w:t>
      </w:r>
      <w:r w:rsidRPr="00520D37">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0231A341" w14:textId="77777777" w:rsidR="005908B9" w:rsidRPr="00520D37" w:rsidRDefault="005908B9" w:rsidP="00736221">
      <w:pPr>
        <w:widowControl w:val="0"/>
        <w:tabs>
          <w:tab w:val="left" w:pos="1418"/>
        </w:tabs>
        <w:spacing w:line="276" w:lineRule="auto"/>
        <w:rPr>
          <w:rFonts w:ascii="Century Gothic" w:hAnsi="Century Gothic" w:cs="Arial"/>
          <w:b/>
          <w:i/>
          <w:color w:val="000000" w:themeColor="text1"/>
          <w:sz w:val="22"/>
          <w:szCs w:val="22"/>
        </w:rPr>
      </w:pPr>
    </w:p>
    <w:p w14:paraId="594D6763" w14:textId="13A91B12" w:rsidR="005908B9" w:rsidRPr="00520D37" w:rsidRDefault="005908B9" w:rsidP="00736221">
      <w:pPr>
        <w:widowControl w:val="0"/>
        <w:spacing w:line="276" w:lineRule="auto"/>
        <w:rPr>
          <w:rFonts w:ascii="Century Gothic" w:hAnsi="Century Gothic"/>
          <w:b/>
          <w:sz w:val="22"/>
          <w:szCs w:val="22"/>
        </w:rPr>
      </w:pPr>
      <w:r w:rsidRPr="00520D37">
        <w:rPr>
          <w:rFonts w:ascii="Century Gothic" w:hAnsi="Century Gothic"/>
          <w:b/>
          <w:sz w:val="22"/>
          <w:szCs w:val="22"/>
        </w:rPr>
        <w:t>IV</w:t>
      </w:r>
      <w:r w:rsidR="00A416FD" w:rsidRPr="00520D37">
        <w:rPr>
          <w:rFonts w:ascii="Century Gothic" w:hAnsi="Century Gothic"/>
          <w:b/>
          <w:sz w:val="22"/>
          <w:szCs w:val="22"/>
        </w:rPr>
        <w:t>.-</w:t>
      </w:r>
      <w:r w:rsidRPr="00520D37">
        <w:rPr>
          <w:rFonts w:ascii="Century Gothic" w:hAnsi="Century Gothic"/>
          <w:b/>
          <w:sz w:val="22"/>
          <w:szCs w:val="22"/>
        </w:rPr>
        <w:tab/>
      </w:r>
      <w:r w:rsidRPr="00520D37">
        <w:rPr>
          <w:rFonts w:ascii="Century Gothic" w:eastAsia="Century Gothic" w:hAnsi="Century Gothic" w:cs="Century Gothic"/>
          <w:b/>
          <w:sz w:val="22"/>
          <w:szCs w:val="22"/>
        </w:rPr>
        <w:t>Compromiso Adscripción de medios personales y/o materiales</w:t>
      </w:r>
    </w:p>
    <w:p w14:paraId="4845D23C" w14:textId="77777777" w:rsidR="00BC57C9" w:rsidRPr="00520D37" w:rsidRDefault="00BC57C9" w:rsidP="00736221">
      <w:pPr>
        <w:widowControl w:val="0"/>
        <w:spacing w:line="276" w:lineRule="auto"/>
        <w:rPr>
          <w:rFonts w:ascii="Century Gothic" w:hAnsi="Century Gothic"/>
          <w:sz w:val="22"/>
        </w:rPr>
      </w:pPr>
    </w:p>
    <w:p w14:paraId="31D4E9EA" w14:textId="2215F968" w:rsidR="005328E6" w:rsidRPr="00520D37" w:rsidRDefault="005328E6" w:rsidP="00736221">
      <w:pPr>
        <w:widowControl w:val="0"/>
        <w:spacing w:line="276" w:lineRule="auto"/>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de resultar adjudicatario del contrato, </w:t>
      </w:r>
      <w:r w:rsidR="00D47BCA" w:rsidRPr="00520D37">
        <w:rPr>
          <w:rFonts w:ascii="Century Gothic" w:hAnsi="Century Gothic"/>
          <w:sz w:val="22"/>
        </w:rPr>
        <w:t>conforme a lo requerido en el apartado 7 de</w:t>
      </w:r>
      <w:r w:rsidRPr="00520D37">
        <w:rPr>
          <w:rFonts w:ascii="Century Gothic" w:hAnsi="Century Gothic"/>
          <w:sz w:val="22"/>
        </w:rPr>
        <w:t xml:space="preserve"> la cláusula 1 del PCAP, se compromete a dedicar </w:t>
      </w:r>
      <w:r w:rsidR="00D47BCA" w:rsidRPr="00520D37">
        <w:rPr>
          <w:rFonts w:ascii="Century Gothic" w:hAnsi="Century Gothic"/>
          <w:sz w:val="22"/>
        </w:rPr>
        <w:t>y/</w:t>
      </w:r>
      <w:r w:rsidRPr="00520D37">
        <w:rPr>
          <w:rFonts w:ascii="Century Gothic" w:hAnsi="Century Gothic"/>
          <w:sz w:val="22"/>
        </w:rPr>
        <w:t>o adscribir a su ejecución los medios personales y/o materiales que se especifican en la citada cláusula, con las características, requisitos y condiciones que se señalan en ella.</w:t>
      </w:r>
    </w:p>
    <w:p w14:paraId="15839215" w14:textId="77E81730" w:rsidR="00BC57C9" w:rsidRPr="00520D37" w:rsidRDefault="00BC57C9" w:rsidP="00736221">
      <w:pPr>
        <w:widowControl w:val="0"/>
        <w:spacing w:line="276" w:lineRule="auto"/>
        <w:rPr>
          <w:rFonts w:ascii="Century Gothic" w:hAnsi="Century Gothic"/>
          <w:sz w:val="22"/>
        </w:rPr>
      </w:pPr>
    </w:p>
    <w:p w14:paraId="4CA9F51B" w14:textId="506960C6" w:rsidR="005328E6" w:rsidRPr="00520D37" w:rsidRDefault="005908B9" w:rsidP="00736221">
      <w:pPr>
        <w:widowControl w:val="0"/>
        <w:spacing w:line="276" w:lineRule="auto"/>
        <w:rPr>
          <w:rFonts w:ascii="Century Gothic" w:hAnsi="Century Gothic"/>
          <w:b/>
          <w:sz w:val="22"/>
        </w:rPr>
      </w:pPr>
      <w:r w:rsidRPr="00520D37">
        <w:rPr>
          <w:rFonts w:ascii="Century Gothic" w:hAnsi="Century Gothic"/>
          <w:b/>
          <w:sz w:val="22"/>
        </w:rPr>
        <w:t>V</w:t>
      </w:r>
      <w:r w:rsidR="00A416FD" w:rsidRPr="00520D37">
        <w:rPr>
          <w:rFonts w:ascii="Century Gothic" w:hAnsi="Century Gothic"/>
          <w:b/>
          <w:sz w:val="22"/>
        </w:rPr>
        <w:t>.-</w:t>
      </w:r>
      <w:r w:rsidRPr="00520D37">
        <w:rPr>
          <w:rFonts w:ascii="Century Gothic" w:hAnsi="Century Gothic"/>
          <w:b/>
          <w:sz w:val="22"/>
        </w:rPr>
        <w:tab/>
      </w:r>
      <w:r w:rsidR="005328E6" w:rsidRPr="00520D37">
        <w:rPr>
          <w:rFonts w:ascii="Century Gothic" w:hAnsi="Century Gothic"/>
          <w:b/>
          <w:sz w:val="22"/>
        </w:rPr>
        <w:t>Subcontratación</w:t>
      </w:r>
    </w:p>
    <w:p w14:paraId="511E962A" w14:textId="77777777" w:rsidR="00BC57C9" w:rsidRPr="00520D37" w:rsidRDefault="00BC57C9" w:rsidP="00736221">
      <w:pPr>
        <w:widowControl w:val="0"/>
        <w:spacing w:line="276" w:lineRule="auto"/>
        <w:rPr>
          <w:rFonts w:ascii="Century Gothic" w:hAnsi="Century Gothic"/>
          <w:sz w:val="22"/>
        </w:rPr>
      </w:pPr>
    </w:p>
    <w:p w14:paraId="683D441D" w14:textId="5CAC2630" w:rsidR="005328E6" w:rsidRPr="00520D37" w:rsidRDefault="000749A9" w:rsidP="00736221">
      <w:pPr>
        <w:pStyle w:val="Prrafodelista"/>
        <w:widowControl w:val="0"/>
        <w:numPr>
          <w:ilvl w:val="0"/>
          <w:numId w:val="7"/>
        </w:numPr>
        <w:spacing w:line="276" w:lineRule="auto"/>
        <w:rPr>
          <w:rFonts w:ascii="Century Gothic" w:hAnsi="Century Gothic"/>
          <w:sz w:val="22"/>
        </w:rPr>
      </w:pPr>
      <w:r w:rsidRPr="00520D37">
        <w:rPr>
          <w:rFonts w:ascii="Century Gothic" w:hAnsi="Century Gothic"/>
          <w:sz w:val="22"/>
        </w:rPr>
        <w:t xml:space="preserve">Si en el apartado </w:t>
      </w:r>
      <w:proofErr w:type="gramStart"/>
      <w:r w:rsidRPr="00520D37">
        <w:rPr>
          <w:rFonts w:ascii="Century Gothic" w:hAnsi="Century Gothic"/>
          <w:sz w:val="22"/>
        </w:rPr>
        <w:t xml:space="preserve">22 </w:t>
      </w:r>
      <w:r w:rsidR="005328E6" w:rsidRPr="00520D37">
        <w:rPr>
          <w:rFonts w:ascii="Century Gothic" w:hAnsi="Century Gothic"/>
          <w:sz w:val="22"/>
        </w:rPr>
        <w:t xml:space="preserve"> cláusula</w:t>
      </w:r>
      <w:proofErr w:type="gramEnd"/>
      <w:r w:rsidR="005328E6" w:rsidRPr="00520D37">
        <w:rPr>
          <w:rFonts w:ascii="Century Gothic" w:hAnsi="Century Gothic"/>
          <w:sz w:val="22"/>
        </w:rPr>
        <w:t xml:space="preserve"> 1 del PCAP se requiere que los licitadores indiquen la parte del contrato que tengan previsto subcontratar:</w:t>
      </w:r>
    </w:p>
    <w:p w14:paraId="116AF6B6" w14:textId="77777777" w:rsidR="005328E6" w:rsidRPr="00520D37" w:rsidRDefault="005328E6" w:rsidP="00736221">
      <w:pPr>
        <w:widowControl w:val="0"/>
        <w:spacing w:line="276" w:lineRule="auto"/>
        <w:rPr>
          <w:rFonts w:ascii="Century Gothic" w:hAnsi="Century Gothic"/>
          <w:sz w:val="22"/>
        </w:rPr>
      </w:pPr>
    </w:p>
    <w:p w14:paraId="4F87665A" w14:textId="77777777" w:rsidR="005328E6" w:rsidRPr="00520D37" w:rsidRDefault="005328E6" w:rsidP="00736221">
      <w:pPr>
        <w:widowControl w:val="0"/>
        <w:spacing w:line="276" w:lineRule="auto"/>
        <w:ind w:firstLine="360"/>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szCs w:val="32"/>
        </w:rPr>
        <w:t xml:space="preserve"> </w:t>
      </w:r>
      <w:r w:rsidRPr="00520D37">
        <w:rPr>
          <w:rFonts w:ascii="Century Gothic" w:hAnsi="Century Gothic"/>
          <w:sz w:val="22"/>
        </w:rPr>
        <w:t>Que no tiene prevista ninguna subcontratación.</w:t>
      </w:r>
    </w:p>
    <w:p w14:paraId="186E7A6B" w14:textId="77777777" w:rsidR="005328E6" w:rsidRPr="00520D37" w:rsidRDefault="005328E6" w:rsidP="00736221">
      <w:pPr>
        <w:widowControl w:val="0"/>
        <w:spacing w:line="276" w:lineRule="auto"/>
        <w:rPr>
          <w:rFonts w:ascii="Century Gothic" w:hAnsi="Century Gothic"/>
          <w:sz w:val="22"/>
        </w:rPr>
      </w:pPr>
    </w:p>
    <w:p w14:paraId="615B07AD" w14:textId="77777777" w:rsidR="005328E6" w:rsidRPr="00520D37" w:rsidRDefault="005328E6" w:rsidP="00736221">
      <w:pPr>
        <w:widowControl w:val="0"/>
        <w:spacing w:line="276" w:lineRule="auto"/>
        <w:ind w:firstLine="360"/>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szCs w:val="32"/>
        </w:rPr>
        <w:t xml:space="preserve"> </w:t>
      </w:r>
      <w:r w:rsidRPr="00520D37">
        <w:rPr>
          <w:rFonts w:ascii="Century Gothic" w:hAnsi="Century Gothic"/>
          <w:sz w:val="22"/>
        </w:rPr>
        <w:t>Que tiene previsto subcontratar:</w:t>
      </w:r>
    </w:p>
    <w:p w14:paraId="7C426983" w14:textId="7905AEF1" w:rsidR="005328E6" w:rsidRPr="00520D37" w:rsidRDefault="005328E6" w:rsidP="00736221">
      <w:pPr>
        <w:widowControl w:val="0"/>
        <w:spacing w:line="276" w:lineRule="auto"/>
        <w:ind w:firstLine="708"/>
        <w:rPr>
          <w:rFonts w:ascii="Century Gothic" w:hAnsi="Century Gothic"/>
          <w:sz w:val="22"/>
        </w:rPr>
      </w:pPr>
      <w:r w:rsidRPr="00520D37">
        <w:rPr>
          <w:rFonts w:ascii="Century Gothic" w:hAnsi="Century Gothic"/>
          <w:sz w:val="22"/>
        </w:rPr>
        <w:t>- La siguiente parte del contrato (o</w:t>
      </w:r>
      <w:r w:rsidR="0098034C" w:rsidRPr="00520D37">
        <w:rPr>
          <w:rFonts w:ascii="Century Gothic" w:hAnsi="Century Gothic"/>
          <w:sz w:val="22"/>
        </w:rPr>
        <w:t xml:space="preserve"> del lote nº …): ……………………………………</w:t>
      </w:r>
    </w:p>
    <w:p w14:paraId="1AD6B57C" w14:textId="77777777" w:rsidR="005328E6" w:rsidRPr="00520D37" w:rsidRDefault="005328E6" w:rsidP="00736221">
      <w:pPr>
        <w:widowControl w:val="0"/>
        <w:spacing w:line="276" w:lineRule="auto"/>
        <w:ind w:firstLine="708"/>
        <w:rPr>
          <w:rFonts w:ascii="Century Gothic" w:hAnsi="Century Gothic"/>
          <w:sz w:val="22"/>
        </w:rPr>
      </w:pPr>
      <w:r w:rsidRPr="00520D37">
        <w:rPr>
          <w:rFonts w:ascii="Century Gothic" w:hAnsi="Century Gothic"/>
          <w:sz w:val="22"/>
        </w:rPr>
        <w:t>- Por importe de: ………………………….</w:t>
      </w:r>
    </w:p>
    <w:p w14:paraId="39FD294B" w14:textId="719A26F4" w:rsidR="005328E6" w:rsidRPr="00520D37" w:rsidRDefault="005328E6" w:rsidP="00736221">
      <w:pPr>
        <w:widowControl w:val="0"/>
        <w:spacing w:line="276" w:lineRule="auto"/>
        <w:ind w:firstLine="708"/>
        <w:rPr>
          <w:rFonts w:ascii="Century Gothic" w:hAnsi="Century Gothic"/>
          <w:sz w:val="22"/>
        </w:rPr>
      </w:pPr>
      <w:r w:rsidRPr="00520D37">
        <w:rPr>
          <w:rFonts w:ascii="Century Gothic" w:hAnsi="Century Gothic"/>
          <w:sz w:val="22"/>
        </w:rPr>
        <w:t>- Con (</w:t>
      </w:r>
      <w:r w:rsidRPr="00520D37">
        <w:rPr>
          <w:rFonts w:ascii="Century Gothic" w:hAnsi="Century Gothic"/>
          <w:i/>
          <w:sz w:val="22"/>
        </w:rPr>
        <w:t>nombre o perfil empresarial del/de los subcontratista/s)</w:t>
      </w:r>
      <w:r w:rsidRPr="00520D37">
        <w:rPr>
          <w:rFonts w:ascii="Century Gothic" w:hAnsi="Century Gothic"/>
          <w:sz w:val="22"/>
        </w:rPr>
        <w:t>: …………………………</w:t>
      </w:r>
      <w:r w:rsidR="0098034C" w:rsidRPr="00520D37">
        <w:rPr>
          <w:rFonts w:ascii="Century Gothic" w:hAnsi="Century Gothic"/>
          <w:sz w:val="22"/>
        </w:rPr>
        <w:t>…………………………………………………………………………</w:t>
      </w:r>
      <w:proofErr w:type="gramStart"/>
      <w:r w:rsidR="0098034C" w:rsidRPr="00520D37">
        <w:rPr>
          <w:rFonts w:ascii="Century Gothic" w:hAnsi="Century Gothic"/>
          <w:sz w:val="22"/>
        </w:rPr>
        <w:t>…….</w:t>
      </w:r>
      <w:proofErr w:type="gramEnd"/>
      <w:r w:rsidR="0098034C" w:rsidRPr="00520D37">
        <w:rPr>
          <w:rFonts w:ascii="Century Gothic" w:hAnsi="Century Gothic"/>
          <w:sz w:val="22"/>
        </w:rPr>
        <w:t>.</w:t>
      </w:r>
    </w:p>
    <w:p w14:paraId="4025F485" w14:textId="77777777" w:rsidR="005328E6" w:rsidRPr="00520D37" w:rsidRDefault="005328E6" w:rsidP="00736221">
      <w:pPr>
        <w:widowControl w:val="0"/>
        <w:spacing w:line="276" w:lineRule="auto"/>
        <w:rPr>
          <w:rFonts w:ascii="Century Gothic" w:hAnsi="Century Gothic"/>
          <w:sz w:val="22"/>
        </w:rPr>
      </w:pPr>
    </w:p>
    <w:p w14:paraId="0B2256BB" w14:textId="77777777" w:rsidR="005328E6" w:rsidRPr="00520D37" w:rsidRDefault="005328E6" w:rsidP="00736221">
      <w:pPr>
        <w:widowControl w:val="0"/>
        <w:spacing w:line="276" w:lineRule="auto"/>
        <w:rPr>
          <w:rFonts w:ascii="Century Gothic" w:hAnsi="Century Gothic"/>
          <w:sz w:val="22"/>
        </w:rPr>
      </w:pPr>
      <w:r w:rsidRPr="00520D37">
        <w:rPr>
          <w:rFonts w:ascii="Century Gothic" w:hAnsi="Century Gothic"/>
          <w:sz w:val="22"/>
        </w:rPr>
        <w:t xml:space="preserve"> (</w:t>
      </w:r>
      <w:r w:rsidRPr="00520D37">
        <w:rPr>
          <w:rFonts w:ascii="Century Gothic" w:hAnsi="Century Gothic"/>
          <w:i/>
          <w:sz w:val="22"/>
        </w:rPr>
        <w:t>En caso de división en lotes, indíquense esos datos tantas veces como lotes estén afectados por la subcontratación</w:t>
      </w:r>
      <w:r w:rsidRPr="00520D37">
        <w:rPr>
          <w:rFonts w:ascii="Century Gothic" w:hAnsi="Century Gothic"/>
          <w:sz w:val="22"/>
        </w:rPr>
        <w:t>)</w:t>
      </w:r>
    </w:p>
    <w:p w14:paraId="318A97A2" w14:textId="77777777" w:rsidR="00BC57C9" w:rsidRPr="00520D37" w:rsidRDefault="00BC57C9" w:rsidP="00736221">
      <w:pPr>
        <w:widowControl w:val="0"/>
        <w:spacing w:line="276" w:lineRule="auto"/>
        <w:rPr>
          <w:rFonts w:ascii="Century Gothic" w:hAnsi="Century Gothic"/>
          <w:sz w:val="22"/>
        </w:rPr>
      </w:pPr>
    </w:p>
    <w:p w14:paraId="44E2B38D" w14:textId="77777777" w:rsidR="005328E6" w:rsidRPr="00520D37" w:rsidRDefault="005328E6" w:rsidP="00736221">
      <w:pPr>
        <w:pStyle w:val="Prrafodelista"/>
        <w:widowControl w:val="0"/>
        <w:numPr>
          <w:ilvl w:val="0"/>
          <w:numId w:val="7"/>
        </w:numPr>
        <w:spacing w:line="276" w:lineRule="auto"/>
        <w:rPr>
          <w:rFonts w:ascii="Century Gothic" w:hAnsi="Century Gothic"/>
          <w:sz w:val="22"/>
        </w:rPr>
      </w:pPr>
      <w:r w:rsidRPr="00520D37">
        <w:rPr>
          <w:rFonts w:ascii="Century Gothic" w:hAnsi="Century Gothic"/>
          <w:sz w:val="22"/>
        </w:rPr>
        <w:t>Si la ejecución del contrato conlleva que el contratista trate datos personales por cuenta del centro directivo promotor como responsable del tratamiento:</w:t>
      </w:r>
    </w:p>
    <w:p w14:paraId="480EFE64" w14:textId="77777777" w:rsidR="005328E6" w:rsidRPr="00520D37" w:rsidRDefault="005328E6" w:rsidP="00736221">
      <w:pPr>
        <w:widowControl w:val="0"/>
        <w:spacing w:line="276" w:lineRule="auto"/>
        <w:rPr>
          <w:rFonts w:ascii="Century Gothic" w:hAnsi="Century Gothic"/>
          <w:sz w:val="22"/>
        </w:rPr>
      </w:pPr>
    </w:p>
    <w:p w14:paraId="024217D3" w14:textId="77777777" w:rsidR="005328E6" w:rsidRPr="00520D37" w:rsidRDefault="005328E6" w:rsidP="00736221">
      <w:pPr>
        <w:widowControl w:val="0"/>
        <w:spacing w:line="276" w:lineRule="auto"/>
        <w:ind w:firstLine="360"/>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no tiene previsto subcontratar los servidores ni los servicios asociados a ellos.</w:t>
      </w:r>
    </w:p>
    <w:p w14:paraId="3C98B6CB" w14:textId="77777777" w:rsidR="005328E6" w:rsidRPr="00520D37" w:rsidRDefault="005328E6" w:rsidP="00736221">
      <w:pPr>
        <w:widowControl w:val="0"/>
        <w:spacing w:line="276" w:lineRule="auto"/>
        <w:ind w:firstLine="360"/>
        <w:rPr>
          <w:rFonts w:ascii="Century Gothic" w:hAnsi="Century Gothic"/>
          <w:sz w:val="22"/>
        </w:rPr>
      </w:pPr>
    </w:p>
    <w:p w14:paraId="49A96BFB" w14:textId="4DE38FCC" w:rsidR="005328E6" w:rsidRPr="00520D37" w:rsidRDefault="005328E6" w:rsidP="00736221">
      <w:pPr>
        <w:widowControl w:val="0"/>
        <w:spacing w:line="276" w:lineRule="auto"/>
        <w:ind w:firstLine="360"/>
        <w:rPr>
          <w:rFonts w:ascii="Century Gothic" w:hAnsi="Century Gothic"/>
          <w:sz w:val="22"/>
        </w:rPr>
      </w:pPr>
      <w:r w:rsidRPr="00520D37">
        <w:rPr>
          <w:rFonts w:ascii="Century Gothic" w:hAnsi="Century Gothic"/>
          <w:sz w:val="22"/>
          <w:szCs w:val="32"/>
        </w:rPr>
        <w:sym w:font="Wingdings" w:char="F06F"/>
      </w:r>
      <w:r w:rsidRPr="00520D37">
        <w:rPr>
          <w:rFonts w:ascii="Century Gothic" w:hAnsi="Century Gothic"/>
          <w:sz w:val="22"/>
        </w:rPr>
        <w:t xml:space="preserve"> Que tiene previsto subcontratar los servidores o los servicios asociados a ellos con (</w:t>
      </w:r>
      <w:r w:rsidRPr="00520D37">
        <w:rPr>
          <w:rFonts w:ascii="Century Gothic" w:hAnsi="Century Gothic"/>
          <w:i/>
          <w:sz w:val="22"/>
        </w:rPr>
        <w:t>nombre o perfil empresarial del/</w:t>
      </w:r>
      <w:proofErr w:type="gramStart"/>
      <w:r w:rsidRPr="00520D37">
        <w:rPr>
          <w:rFonts w:ascii="Century Gothic" w:hAnsi="Century Gothic"/>
          <w:i/>
          <w:sz w:val="22"/>
        </w:rPr>
        <w:t>de los subcontratista</w:t>
      </w:r>
      <w:proofErr w:type="gramEnd"/>
      <w:r w:rsidRPr="00520D37">
        <w:rPr>
          <w:rFonts w:ascii="Century Gothic" w:hAnsi="Century Gothic"/>
          <w:i/>
          <w:sz w:val="22"/>
        </w:rPr>
        <w:t>/s)</w:t>
      </w:r>
      <w:r w:rsidRPr="00520D37">
        <w:rPr>
          <w:rFonts w:ascii="Century Gothic" w:hAnsi="Century Gothic"/>
          <w:sz w:val="22"/>
        </w:rPr>
        <w:t>: ………………………………………</w:t>
      </w:r>
      <w:r w:rsidR="0098034C" w:rsidRPr="00520D37">
        <w:rPr>
          <w:rFonts w:ascii="Century Gothic" w:hAnsi="Century Gothic"/>
          <w:sz w:val="22"/>
        </w:rPr>
        <w:t>…………………………………………………………………</w:t>
      </w:r>
    </w:p>
    <w:p w14:paraId="03A04BB0" w14:textId="2FC90584" w:rsidR="005328E6" w:rsidRPr="00520D37" w:rsidRDefault="005328E6" w:rsidP="00736221">
      <w:pPr>
        <w:widowControl w:val="0"/>
        <w:spacing w:line="276" w:lineRule="auto"/>
        <w:rPr>
          <w:rFonts w:ascii="Century Gothic" w:hAnsi="Century Gothic"/>
          <w:sz w:val="22"/>
        </w:rPr>
      </w:pPr>
    </w:p>
    <w:p w14:paraId="4DE56621" w14:textId="77777777" w:rsidR="00BC57C9" w:rsidRPr="00520D37" w:rsidRDefault="00BC57C9" w:rsidP="00736221">
      <w:pPr>
        <w:widowControl w:val="0"/>
        <w:spacing w:line="276" w:lineRule="auto"/>
        <w:rPr>
          <w:rFonts w:ascii="Century Gothic" w:hAnsi="Century Gothic"/>
          <w:sz w:val="22"/>
        </w:rPr>
      </w:pPr>
    </w:p>
    <w:p w14:paraId="36763871" w14:textId="79D7335D" w:rsidR="005328E6" w:rsidRPr="00520D37" w:rsidRDefault="005908B9" w:rsidP="00736221">
      <w:pPr>
        <w:widowControl w:val="0"/>
        <w:spacing w:line="276" w:lineRule="auto"/>
        <w:rPr>
          <w:rFonts w:ascii="Century Gothic" w:hAnsi="Century Gothic"/>
          <w:b/>
          <w:sz w:val="22"/>
        </w:rPr>
      </w:pPr>
      <w:r w:rsidRPr="00520D37">
        <w:rPr>
          <w:rFonts w:ascii="Century Gothic" w:hAnsi="Century Gothic"/>
          <w:b/>
          <w:sz w:val="22"/>
        </w:rPr>
        <w:t>VI</w:t>
      </w:r>
      <w:r w:rsidR="0098034C" w:rsidRPr="00520D37">
        <w:rPr>
          <w:rFonts w:ascii="Century Gothic" w:hAnsi="Century Gothic"/>
          <w:b/>
          <w:sz w:val="22"/>
        </w:rPr>
        <w:t>.-</w:t>
      </w:r>
      <w:r w:rsidRPr="00520D37">
        <w:rPr>
          <w:rFonts w:ascii="Century Gothic" w:hAnsi="Century Gothic"/>
          <w:b/>
          <w:sz w:val="22"/>
        </w:rPr>
        <w:tab/>
      </w:r>
      <w:r w:rsidR="005328E6" w:rsidRPr="00520D37">
        <w:rPr>
          <w:rFonts w:ascii="Century Gothic" w:hAnsi="Century Gothic"/>
          <w:b/>
          <w:sz w:val="22"/>
        </w:rPr>
        <w:t>Empleo de personas con discapacidad e igualdad de mujeres y hombres</w:t>
      </w:r>
    </w:p>
    <w:p w14:paraId="6AFCBC72"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7CD65579"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22"/>
          <w:lang w:eastAsia="en-US"/>
        </w:rPr>
        <w:t>Que la empresa a la que representa emplea a: (Marque la casilla que corresponda):</w:t>
      </w:r>
    </w:p>
    <w:p w14:paraId="459A1119"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428EB596" w14:textId="3FB5BB30"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32"/>
          <w:lang w:eastAsia="en-US"/>
        </w:rPr>
        <w:sym w:font="Wingdings" w:char="F06F"/>
      </w:r>
      <w:r w:rsidRPr="00520D37">
        <w:rPr>
          <w:rFonts w:ascii="Century Gothic" w:eastAsiaTheme="minorHAnsi" w:hAnsi="Century Gothic" w:cstheme="minorBidi"/>
          <w:sz w:val="22"/>
          <w:szCs w:val="22"/>
          <w:lang w:eastAsia="en-US"/>
        </w:rPr>
        <w:t xml:space="preserve">  Menos de 50 trabajadores</w:t>
      </w:r>
      <w:r w:rsidR="0098034C" w:rsidRPr="00520D37">
        <w:rPr>
          <w:rFonts w:ascii="Century Gothic" w:eastAsiaTheme="minorHAnsi" w:hAnsi="Century Gothic" w:cstheme="minorBidi"/>
          <w:sz w:val="22"/>
          <w:szCs w:val="22"/>
          <w:lang w:eastAsia="en-US"/>
        </w:rPr>
        <w:t>.</w:t>
      </w:r>
    </w:p>
    <w:p w14:paraId="77D91C99"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5F2B0301" w14:textId="0201F9BB"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32"/>
          <w:lang w:eastAsia="en-US"/>
        </w:rPr>
        <w:sym w:font="Wingdings" w:char="F06F"/>
      </w:r>
      <w:r w:rsidRPr="00520D37">
        <w:rPr>
          <w:rFonts w:ascii="Century Gothic" w:eastAsiaTheme="minorHAnsi" w:hAnsi="Century Gothic" w:cstheme="minorBidi"/>
          <w:sz w:val="22"/>
          <w:szCs w:val="22"/>
          <w:lang w:eastAsia="en-US"/>
        </w:rPr>
        <w:t xml:space="preserve"> 50 o más trabajadores y (Marque la casilla que corresponda)</w:t>
      </w:r>
      <w:r w:rsidR="0098034C" w:rsidRPr="00520D37">
        <w:rPr>
          <w:rFonts w:ascii="Century Gothic" w:eastAsiaTheme="minorHAnsi" w:hAnsi="Century Gothic" w:cstheme="minorBidi"/>
          <w:sz w:val="22"/>
          <w:szCs w:val="22"/>
          <w:lang w:eastAsia="en-US"/>
        </w:rPr>
        <w:t>:</w:t>
      </w:r>
    </w:p>
    <w:p w14:paraId="101F2D16"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171151CD" w14:textId="77777777" w:rsidR="00982305" w:rsidRPr="00520D37" w:rsidRDefault="00982305" w:rsidP="00736221">
      <w:pPr>
        <w:widowControl w:val="0"/>
        <w:spacing w:line="276" w:lineRule="auto"/>
        <w:ind w:left="705"/>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32"/>
          <w:lang w:eastAsia="en-US"/>
        </w:rPr>
        <w:sym w:font="Wingdings" w:char="F06F"/>
      </w:r>
      <w:r w:rsidRPr="00520D37">
        <w:rPr>
          <w:rFonts w:ascii="Century Gothic" w:eastAsiaTheme="minorHAnsi" w:hAnsi="Century Gothic" w:cstheme="minorBidi"/>
          <w:sz w:val="22"/>
          <w:szCs w:val="32"/>
          <w:lang w:eastAsia="en-US"/>
        </w:rPr>
        <w:t xml:space="preserve"> </w:t>
      </w:r>
      <w:r w:rsidRPr="00520D37">
        <w:rPr>
          <w:rFonts w:ascii="Century Gothic" w:eastAsiaTheme="minorHAnsi" w:hAnsi="Century Gothic" w:cstheme="minorBidi"/>
          <w:sz w:val="22"/>
          <w:szCs w:val="22"/>
          <w:lang w:eastAsia="en-U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0E7BF0C7"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43D0CAD3" w14:textId="77777777" w:rsidR="00982305" w:rsidRPr="00520D37" w:rsidRDefault="00982305" w:rsidP="00736221">
      <w:pPr>
        <w:widowControl w:val="0"/>
        <w:spacing w:line="276" w:lineRule="auto"/>
        <w:ind w:left="705"/>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32"/>
          <w:lang w:eastAsia="en-US"/>
        </w:rPr>
        <w:sym w:font="Wingdings" w:char="F06F"/>
      </w:r>
      <w:r w:rsidRPr="00520D37">
        <w:rPr>
          <w:rFonts w:ascii="Century Gothic" w:eastAsiaTheme="minorHAnsi" w:hAnsi="Century Gothic" w:cstheme="minorBidi"/>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14:paraId="3C01D3E6" w14:textId="77777777" w:rsidR="00982305" w:rsidRPr="00520D37" w:rsidRDefault="00982305" w:rsidP="00736221">
      <w:pPr>
        <w:widowControl w:val="0"/>
        <w:spacing w:line="276" w:lineRule="auto"/>
        <w:rPr>
          <w:rFonts w:ascii="Century Gothic" w:eastAsiaTheme="minorHAnsi" w:hAnsi="Century Gothic" w:cstheme="minorBidi"/>
          <w:sz w:val="22"/>
          <w:szCs w:val="22"/>
          <w:lang w:eastAsia="en-US"/>
        </w:rPr>
      </w:pPr>
    </w:p>
    <w:p w14:paraId="2D2AF0D4" w14:textId="77777777" w:rsidR="00982305" w:rsidRPr="00520D37" w:rsidRDefault="00982305" w:rsidP="00736221">
      <w:pPr>
        <w:widowControl w:val="0"/>
        <w:spacing w:line="276" w:lineRule="auto"/>
        <w:ind w:left="705"/>
        <w:rPr>
          <w:rFonts w:ascii="Century Gothic" w:eastAsiaTheme="minorHAnsi" w:hAnsi="Century Gothic" w:cstheme="minorBidi"/>
          <w:sz w:val="22"/>
          <w:szCs w:val="22"/>
          <w:lang w:eastAsia="en-US"/>
        </w:rPr>
      </w:pPr>
      <w:r w:rsidRPr="00520D37">
        <w:rPr>
          <w:rFonts w:ascii="Century Gothic" w:eastAsiaTheme="minorHAnsi" w:hAnsi="Century Gothic" w:cstheme="minorBidi"/>
          <w:sz w:val="22"/>
          <w:szCs w:val="32"/>
          <w:lang w:eastAsia="en-US"/>
        </w:rPr>
        <w:sym w:font="Wingdings" w:char="F06F"/>
      </w:r>
      <w:r w:rsidRPr="00520D37">
        <w:rPr>
          <w:rFonts w:ascii="Century Gothic" w:eastAsiaTheme="minorHAnsi" w:hAnsi="Century Gothic" w:cstheme="minorBidi"/>
          <w:sz w:val="22"/>
          <w:szCs w:val="32"/>
          <w:lang w:eastAsia="en-US"/>
        </w:rPr>
        <w:t xml:space="preserve"> </w:t>
      </w:r>
      <w:r w:rsidRPr="00520D37">
        <w:rPr>
          <w:rFonts w:ascii="Century Gothic" w:eastAsiaTheme="minorHAnsi" w:hAnsi="Century Gothic" w:cstheme="minorBidi"/>
          <w:sz w:val="22"/>
          <w:szCs w:val="22"/>
          <w:lang w:eastAsia="en-US"/>
        </w:rPr>
        <w:t>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3E301F2A" w14:textId="2163A969" w:rsidR="00520DE8" w:rsidRPr="00520D37" w:rsidRDefault="00520DE8" w:rsidP="00736221">
      <w:pPr>
        <w:widowControl w:val="0"/>
        <w:spacing w:line="276" w:lineRule="auto"/>
        <w:jc w:val="left"/>
        <w:rPr>
          <w:rFonts w:ascii="Century Gothic" w:eastAsia="Century Gothic" w:hAnsi="Century Gothic" w:cs="Century Gothic"/>
          <w:b/>
          <w:sz w:val="22"/>
          <w:szCs w:val="22"/>
          <w:lang w:eastAsia="en-US"/>
        </w:rPr>
      </w:pPr>
    </w:p>
    <w:p w14:paraId="57285C1B" w14:textId="77777777" w:rsidR="00520DE8" w:rsidRPr="00520D37" w:rsidRDefault="00520DE8" w:rsidP="00736221">
      <w:pPr>
        <w:spacing w:line="276" w:lineRule="auto"/>
        <w:rPr>
          <w:rFonts w:ascii="Century Gothic" w:eastAsia="Century Gothic" w:hAnsi="Century Gothic" w:cs="Century Gothic"/>
          <w:b/>
          <w:sz w:val="22"/>
          <w:szCs w:val="22"/>
        </w:rPr>
      </w:pPr>
      <w:r w:rsidRPr="00520D37">
        <w:rPr>
          <w:rFonts w:ascii="Century Gothic" w:hAnsi="Century Gothic"/>
          <w:b/>
          <w:sz w:val="22"/>
        </w:rPr>
        <w:t xml:space="preserve">VII - </w:t>
      </w:r>
      <w:r w:rsidRPr="00520D37">
        <w:rPr>
          <w:rFonts w:ascii="Century Gothic" w:hAnsi="Century Gothic"/>
          <w:sz w:val="22"/>
        </w:rPr>
        <w:t>Que la sociedad firmante, sus representantes y el personal implicado en el</w:t>
      </w:r>
      <w:r w:rsidRPr="00520D37">
        <w:rPr>
          <w:rFonts w:ascii="Century Gothic" w:eastAsia="Century Gothic" w:hAnsi="Century Gothic" w:cs="Century Gothic"/>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14:paraId="42626D72" w14:textId="77777777" w:rsidR="00520DE8" w:rsidRPr="00520D37" w:rsidRDefault="00520DE8" w:rsidP="00736221">
      <w:pPr>
        <w:widowControl w:val="0"/>
        <w:spacing w:line="276" w:lineRule="auto"/>
        <w:rPr>
          <w:rFonts w:ascii="Century Gothic" w:hAnsi="Century Gothic" w:cs="Arial"/>
          <w:color w:val="000000" w:themeColor="text1"/>
          <w:sz w:val="22"/>
          <w:szCs w:val="22"/>
        </w:rPr>
      </w:pPr>
    </w:p>
    <w:p w14:paraId="550D8EFF" w14:textId="77777777" w:rsidR="00520DE8" w:rsidRPr="00520D37" w:rsidRDefault="00520DE8" w:rsidP="00736221">
      <w:pPr>
        <w:widowControl w:val="0"/>
        <w:spacing w:line="276" w:lineRule="auto"/>
        <w:rPr>
          <w:rFonts w:ascii="Century Gothic" w:hAnsi="Century Gothic" w:cs="Arial"/>
          <w:color w:val="000000" w:themeColor="text1"/>
          <w:sz w:val="22"/>
          <w:szCs w:val="22"/>
        </w:rPr>
      </w:pPr>
      <w:r w:rsidRPr="00520D37">
        <w:rPr>
          <w:rFonts w:ascii="Century Gothic" w:hAnsi="Century Gothic" w:cs="Arial"/>
          <w:b/>
          <w:color w:val="000000" w:themeColor="text1"/>
          <w:sz w:val="22"/>
          <w:szCs w:val="22"/>
        </w:rPr>
        <w:t>VIII.-</w:t>
      </w:r>
      <w:r w:rsidRPr="00520D37">
        <w:rPr>
          <w:rFonts w:ascii="Century Gothic" w:hAnsi="Century Gothic" w:cs="Arial"/>
          <w:color w:val="000000" w:themeColor="text1"/>
          <w:sz w:val="22"/>
          <w:szCs w:val="22"/>
        </w:rPr>
        <w:t xml:space="preserve"> Dirección de correo electrónico designada para efectuar notificaciones, de conformidad con lo dispuesto en la Disposición Adicional Decimoquinta de la LCSP: ……………………………. (cumplimentar).</w:t>
      </w:r>
    </w:p>
    <w:p w14:paraId="46464D56" w14:textId="237C9447" w:rsidR="00B065D5" w:rsidRPr="00520D37" w:rsidRDefault="00B065D5" w:rsidP="00736221">
      <w:pPr>
        <w:spacing w:line="276" w:lineRule="auto"/>
        <w:rPr>
          <w:rFonts w:ascii="Century Gothic" w:eastAsia="Century Gothic" w:hAnsi="Century Gothic" w:cs="Century Gothic"/>
          <w:b/>
          <w:sz w:val="22"/>
          <w:szCs w:val="22"/>
        </w:rPr>
      </w:pPr>
    </w:p>
    <w:p w14:paraId="587376A5" w14:textId="77777777" w:rsidR="005908B9" w:rsidRPr="00520D37" w:rsidRDefault="005908B9" w:rsidP="00736221">
      <w:pPr>
        <w:widowControl w:val="0"/>
        <w:spacing w:line="276" w:lineRule="auto"/>
        <w:rPr>
          <w:rFonts w:ascii="Century Gothic" w:hAnsi="Century Gothic" w:cs="Arial"/>
          <w:color w:val="000000" w:themeColor="text1"/>
          <w:sz w:val="22"/>
          <w:szCs w:val="22"/>
        </w:rPr>
      </w:pPr>
    </w:p>
    <w:p w14:paraId="746C6AB3" w14:textId="77777777" w:rsidR="005328E6" w:rsidRPr="00520D37" w:rsidRDefault="005328E6" w:rsidP="00736221">
      <w:pPr>
        <w:spacing w:line="276" w:lineRule="auto"/>
        <w:rPr>
          <w:rFonts w:ascii="Century Gothic" w:hAnsi="Century Gothic"/>
          <w:sz w:val="22"/>
        </w:rPr>
      </w:pPr>
      <w:r w:rsidRPr="00520D37">
        <w:rPr>
          <w:rFonts w:ascii="Century Gothic" w:hAnsi="Century Gothic"/>
          <w:sz w:val="22"/>
        </w:rPr>
        <w:t>Y para que conste a los efectos oportunos, expido y firmo la presente declaración en ……………………… (</w:t>
      </w:r>
      <w:r w:rsidRPr="00520D37">
        <w:rPr>
          <w:rFonts w:ascii="Century Gothic" w:hAnsi="Century Gothic"/>
          <w:i/>
          <w:sz w:val="22"/>
        </w:rPr>
        <w:t>firmar electrónicamente</w:t>
      </w:r>
      <w:r w:rsidRPr="00520D37">
        <w:rPr>
          <w:rFonts w:ascii="Century Gothic" w:hAnsi="Century Gothic"/>
          <w:sz w:val="22"/>
        </w:rPr>
        <w:t>).</w:t>
      </w:r>
    </w:p>
    <w:p w14:paraId="2F9F8675" w14:textId="77777777" w:rsidR="005C3DB4" w:rsidRPr="00520D37" w:rsidRDefault="005C3DB4" w:rsidP="00736221">
      <w:pPr>
        <w:pStyle w:val="Sinespaciado"/>
        <w:spacing w:line="276" w:lineRule="auto"/>
        <w:rPr>
          <w:rFonts w:ascii="Century Gothic" w:hAnsi="Century Gothic"/>
          <w:b/>
          <w:color w:val="000000" w:themeColor="text1"/>
          <w:sz w:val="22"/>
          <w:szCs w:val="22"/>
        </w:rPr>
      </w:pPr>
    </w:p>
    <w:p w14:paraId="2676FF9C" w14:textId="4DC11C64" w:rsidR="0096684B" w:rsidRDefault="0096684B" w:rsidP="00736221">
      <w:pPr>
        <w:pStyle w:val="Sinespaciado"/>
        <w:spacing w:line="276" w:lineRule="auto"/>
        <w:rPr>
          <w:rFonts w:ascii="Century Gothic" w:hAnsi="Century Gothic"/>
          <w:b/>
          <w:color w:val="000000" w:themeColor="text1"/>
          <w:sz w:val="22"/>
          <w:szCs w:val="22"/>
        </w:rPr>
      </w:pPr>
    </w:p>
    <w:p w14:paraId="046AFFB3" w14:textId="51A99587" w:rsidR="00E41C0C" w:rsidRDefault="00E41C0C" w:rsidP="00736221">
      <w:pPr>
        <w:pStyle w:val="Sinespaciado"/>
        <w:spacing w:line="276" w:lineRule="auto"/>
        <w:rPr>
          <w:rFonts w:ascii="Century Gothic" w:hAnsi="Century Gothic"/>
          <w:b/>
          <w:color w:val="000000" w:themeColor="text1"/>
          <w:sz w:val="22"/>
          <w:szCs w:val="22"/>
        </w:rPr>
      </w:pPr>
    </w:p>
    <w:p w14:paraId="78B9A5A1" w14:textId="0DD58B32" w:rsidR="00E41C0C" w:rsidRPr="00520D37" w:rsidRDefault="00E41C0C" w:rsidP="00736221">
      <w:pPr>
        <w:pStyle w:val="Sinespaciado"/>
        <w:spacing w:line="276" w:lineRule="auto"/>
        <w:rPr>
          <w:rFonts w:ascii="Century Gothic" w:hAnsi="Century Gothic"/>
          <w:b/>
          <w:color w:val="000000" w:themeColor="text1"/>
          <w:sz w:val="22"/>
          <w:szCs w:val="22"/>
        </w:rPr>
      </w:pPr>
    </w:p>
    <w:p w14:paraId="684B9239" w14:textId="270B50C5" w:rsidR="000C4A12" w:rsidRPr="00520D37" w:rsidRDefault="000C4A12" w:rsidP="00736221">
      <w:pPr>
        <w:pStyle w:val="Sinespaciado"/>
        <w:spacing w:line="276" w:lineRule="auto"/>
        <w:rPr>
          <w:rFonts w:ascii="Century Gothic" w:hAnsi="Century Gothic"/>
          <w:b/>
          <w:color w:val="000000" w:themeColor="text1"/>
          <w:sz w:val="22"/>
          <w:szCs w:val="22"/>
          <w:u w:val="single"/>
        </w:rPr>
      </w:pPr>
      <w:r w:rsidRPr="00520D37">
        <w:rPr>
          <w:rFonts w:ascii="Century Gothic" w:hAnsi="Century Gothic"/>
          <w:b/>
          <w:color w:val="000000" w:themeColor="text1"/>
          <w:sz w:val="22"/>
          <w:szCs w:val="22"/>
        </w:rPr>
        <w:t xml:space="preserve">Nota: Este documento es de presentación obligatoria en el </w:t>
      </w:r>
      <w:r w:rsidRPr="00520D37">
        <w:rPr>
          <w:rFonts w:ascii="Century Gothic" w:hAnsi="Century Gothic"/>
          <w:b/>
          <w:color w:val="000000" w:themeColor="text1"/>
          <w:sz w:val="22"/>
          <w:szCs w:val="22"/>
          <w:u w:val="single"/>
        </w:rPr>
        <w:t>SOBRE/ARCHIVO ELECTRÓNICO Nº1</w:t>
      </w:r>
      <w:r w:rsidRPr="00520D37">
        <w:rPr>
          <w:rFonts w:ascii="Century Gothic" w:hAnsi="Century Gothic"/>
          <w:sz w:val="22"/>
          <w:szCs w:val="22"/>
          <w:u w:val="single"/>
        </w:rPr>
        <w:t>-</w:t>
      </w:r>
      <w:r w:rsidR="00673F7F" w:rsidRPr="00520D37">
        <w:rPr>
          <w:rFonts w:ascii="Century Gothic" w:hAnsi="Century Gothic"/>
          <w:b/>
          <w:color w:val="000000" w:themeColor="text1"/>
          <w:sz w:val="22"/>
          <w:szCs w:val="22"/>
          <w:u w:val="single"/>
        </w:rPr>
        <w:t>DOCUMENTACIÓN ADMINISTRATIVA</w:t>
      </w:r>
      <w:r w:rsidRPr="00520D37">
        <w:rPr>
          <w:rFonts w:ascii="Century Gothic" w:hAnsi="Century Gothic"/>
          <w:b/>
          <w:color w:val="000000" w:themeColor="text1"/>
          <w:sz w:val="22"/>
          <w:szCs w:val="22"/>
          <w:u w:val="single"/>
        </w:rPr>
        <w:t>.</w:t>
      </w:r>
    </w:p>
    <w:p w14:paraId="3DA09675" w14:textId="65DC7B37" w:rsidR="005328E6" w:rsidRPr="00520D37" w:rsidRDefault="005328E6" w:rsidP="00736221">
      <w:pPr>
        <w:pStyle w:val="Sinespaciado"/>
        <w:spacing w:line="276" w:lineRule="auto"/>
        <w:rPr>
          <w:rFonts w:ascii="Century Gothic" w:hAnsi="Century Gothic"/>
          <w:b/>
          <w:color w:val="000000" w:themeColor="text1"/>
          <w:sz w:val="22"/>
          <w:szCs w:val="22"/>
        </w:rPr>
      </w:pPr>
    </w:p>
    <w:p w14:paraId="190E2DA0" w14:textId="1992BEB7" w:rsidR="006D00F1" w:rsidRPr="00520D37" w:rsidRDefault="005328E6" w:rsidP="0054655A">
      <w:pPr>
        <w:pStyle w:val="Sinespaciado"/>
        <w:spacing w:line="276" w:lineRule="auto"/>
        <w:rPr>
          <w:rFonts w:ascii="Century Gothic" w:hAnsi="Century Gothic"/>
          <w:b/>
          <w:i/>
          <w:color w:val="000000" w:themeColor="text1"/>
          <w:sz w:val="16"/>
          <w:szCs w:val="16"/>
        </w:rPr>
      </w:pPr>
      <w:r w:rsidRPr="00520D37">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bookmarkStart w:id="9" w:name="_Toc179972582"/>
      <w:bookmarkStart w:id="10" w:name="_Toc179973007"/>
    </w:p>
    <w:p w14:paraId="533304A2" w14:textId="2EA5AF53" w:rsidR="00A001D8" w:rsidRPr="00782AA4" w:rsidRDefault="006D00F1" w:rsidP="00520D37">
      <w:pPr>
        <w:pStyle w:val="Ttulo1"/>
        <w:rPr>
          <w:rFonts w:ascii="Century Gothic" w:hAnsi="Century Gothic"/>
          <w:sz w:val="22"/>
          <w:szCs w:val="22"/>
        </w:rPr>
      </w:pPr>
      <w:bookmarkStart w:id="11" w:name="_Toc183762260"/>
      <w:r w:rsidRPr="00101AE6">
        <w:rPr>
          <w:rFonts w:ascii="Century Gothic" w:hAnsi="Century Gothic"/>
          <w:sz w:val="22"/>
          <w:szCs w:val="22"/>
          <w:u w:val="single"/>
        </w:rPr>
        <w:t>ANEXO IV</w:t>
      </w:r>
      <w:r w:rsidR="00A001D8" w:rsidRPr="00782AA4">
        <w:rPr>
          <w:rFonts w:ascii="Century Gothic" w:hAnsi="Century Gothic"/>
          <w:sz w:val="22"/>
          <w:szCs w:val="22"/>
        </w:rPr>
        <w:t>.  MODELO DE DECLARACIÓN RESPONSABLE RELATIVA AL COMPROMISO DE ADSCRIPCIÓN DE MEDIOS PERSONALES Y/O MATERIALES</w:t>
      </w:r>
      <w:bookmarkStart w:id="12" w:name="Anexo_III"/>
      <w:bookmarkEnd w:id="12"/>
      <w:r w:rsidR="00A001D8" w:rsidRPr="00782AA4">
        <w:rPr>
          <w:rFonts w:ascii="Century Gothic" w:hAnsi="Century Gothic"/>
          <w:sz w:val="22"/>
          <w:szCs w:val="22"/>
        </w:rPr>
        <w:t>.</w:t>
      </w:r>
      <w:bookmarkStart w:id="13" w:name="Anexo_5"/>
      <w:bookmarkEnd w:id="9"/>
      <w:bookmarkEnd w:id="10"/>
      <w:bookmarkEnd w:id="11"/>
      <w:bookmarkEnd w:id="13"/>
    </w:p>
    <w:p w14:paraId="67458C4C" w14:textId="77777777" w:rsidR="00A001D8" w:rsidRPr="00520D37" w:rsidRDefault="00A001D8" w:rsidP="00736221">
      <w:pPr>
        <w:spacing w:line="276" w:lineRule="auto"/>
        <w:ind w:right="251"/>
        <w:rPr>
          <w:rFonts w:ascii="Century Gothic" w:hAnsi="Century Gothic" w:cs="Calibri Light"/>
          <w:sz w:val="22"/>
          <w:szCs w:val="22"/>
        </w:rPr>
      </w:pPr>
    </w:p>
    <w:p w14:paraId="72242A74" w14:textId="77777777" w:rsidR="00A001D8" w:rsidRPr="00520D37" w:rsidRDefault="00A001D8" w:rsidP="00736221">
      <w:pPr>
        <w:spacing w:line="276" w:lineRule="auto"/>
        <w:ind w:right="251"/>
        <w:rPr>
          <w:rFonts w:ascii="Century Gothic" w:hAnsi="Century Gothic" w:cs="Calibri Light"/>
          <w:sz w:val="22"/>
          <w:szCs w:val="22"/>
        </w:rPr>
      </w:pPr>
      <w:r w:rsidRPr="00520D37">
        <w:rPr>
          <w:rFonts w:ascii="Century Gothic" w:hAnsi="Century Gothic" w:cs="Calibri Light"/>
          <w:sz w:val="22"/>
          <w:szCs w:val="22"/>
        </w:rPr>
        <w:t>D./</w:t>
      </w:r>
      <w:proofErr w:type="spellStart"/>
      <w:r w:rsidRPr="00520D37">
        <w:rPr>
          <w:rFonts w:ascii="Century Gothic" w:hAnsi="Century Gothic" w:cs="Calibri Light"/>
          <w:sz w:val="22"/>
          <w:szCs w:val="22"/>
        </w:rPr>
        <w:t>Dña</w:t>
      </w:r>
      <w:proofErr w:type="spellEnd"/>
      <w:r w:rsidRPr="00520D37">
        <w:rPr>
          <w:rFonts w:ascii="Century Gothic" w:hAnsi="Century Gothic" w:cs="Calibri Light"/>
          <w:sz w:val="22"/>
          <w:szCs w:val="22"/>
        </w:rPr>
        <w:t>………………</w:t>
      </w:r>
      <w:proofErr w:type="gramStart"/>
      <w:r w:rsidRPr="00520D37">
        <w:rPr>
          <w:rFonts w:ascii="Century Gothic" w:hAnsi="Century Gothic" w:cs="Calibri Light"/>
          <w:sz w:val="22"/>
          <w:szCs w:val="22"/>
        </w:rPr>
        <w:t>… ,</w:t>
      </w:r>
      <w:proofErr w:type="gramEnd"/>
      <w:r w:rsidRPr="00520D37">
        <w:rPr>
          <w:rFonts w:ascii="Century Gothic" w:hAnsi="Century Gothic" w:cs="Calibri Light"/>
          <w:sz w:val="22"/>
          <w:szCs w:val="22"/>
        </w:rPr>
        <w:t xml:space="preserve"> en nombre propio o en representación de la empresa ………… con N.I.F. nº …</w:t>
      </w:r>
      <w:bookmarkStart w:id="14" w:name="_GoBack"/>
      <w:bookmarkEnd w:id="14"/>
      <w:r w:rsidRPr="00520D37">
        <w:rPr>
          <w:rFonts w:ascii="Century Gothic" w:hAnsi="Century Gothic" w:cs="Calibri Light"/>
          <w:sz w:val="22"/>
          <w:szCs w:val="22"/>
        </w:rPr>
        <w:t>.………………, en calidad de ………………………………………………….....(*)</w:t>
      </w:r>
    </w:p>
    <w:p w14:paraId="707DA517" w14:textId="77777777" w:rsidR="00A001D8" w:rsidRPr="00520D37" w:rsidRDefault="00A001D8" w:rsidP="00736221">
      <w:pPr>
        <w:spacing w:line="276" w:lineRule="auto"/>
        <w:rPr>
          <w:rFonts w:ascii="Century Gothic" w:hAnsi="Century Gothic" w:cs="Calibri Light"/>
          <w:sz w:val="22"/>
          <w:szCs w:val="22"/>
        </w:rPr>
      </w:pPr>
    </w:p>
    <w:p w14:paraId="1F33546D" w14:textId="77777777" w:rsidR="00A001D8" w:rsidRPr="00520D37" w:rsidRDefault="00A001D8" w:rsidP="00736221">
      <w:pPr>
        <w:spacing w:line="276" w:lineRule="auto"/>
        <w:rPr>
          <w:rFonts w:ascii="Century Gothic" w:hAnsi="Century Gothic" w:cs="Calibri Light"/>
          <w:b/>
          <w:sz w:val="22"/>
          <w:szCs w:val="22"/>
        </w:rPr>
      </w:pPr>
      <w:r w:rsidRPr="00520D37">
        <w:rPr>
          <w:rFonts w:ascii="Century Gothic" w:hAnsi="Century Gothic" w:cs="Calibri Light"/>
          <w:b/>
          <w:sz w:val="22"/>
          <w:szCs w:val="22"/>
        </w:rPr>
        <w:t>DECLARA:</w:t>
      </w:r>
    </w:p>
    <w:p w14:paraId="0F3A90D3" w14:textId="77777777" w:rsidR="00A001D8" w:rsidRPr="00520D37" w:rsidRDefault="00A001D8" w:rsidP="00736221">
      <w:pPr>
        <w:spacing w:line="276" w:lineRule="auto"/>
        <w:rPr>
          <w:rFonts w:ascii="Century Gothic" w:hAnsi="Century Gothic" w:cs="Calibri Light"/>
          <w:sz w:val="22"/>
          <w:szCs w:val="22"/>
        </w:rPr>
      </w:pPr>
    </w:p>
    <w:p w14:paraId="54D29D1B" w14:textId="57CF5024" w:rsidR="00A001D8" w:rsidRPr="00520D37" w:rsidRDefault="00A001D8" w:rsidP="00736221">
      <w:pPr>
        <w:tabs>
          <w:tab w:val="left" w:pos="10206"/>
        </w:tabs>
        <w:spacing w:line="276" w:lineRule="auto"/>
        <w:ind w:right="-3"/>
        <w:rPr>
          <w:rFonts w:ascii="Century Gothic" w:hAnsi="Century Gothic" w:cs="Calibri Light"/>
          <w:b/>
          <w:sz w:val="22"/>
          <w:szCs w:val="22"/>
        </w:rPr>
      </w:pPr>
      <w:r w:rsidRPr="00520D37">
        <w:rPr>
          <w:rFonts w:ascii="Century Gothic" w:hAnsi="Century Gothic" w:cs="Calibri Light"/>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Pr="00520D37">
        <w:rPr>
          <w:rFonts w:ascii="Century Gothic" w:hAnsi="Century Gothic" w:cs="Calibri Light"/>
          <w:b/>
          <w:sz w:val="22"/>
          <w:szCs w:val="22"/>
        </w:rPr>
        <w:t xml:space="preserve"> </w:t>
      </w:r>
      <w:r w:rsidR="006D00F1" w:rsidRPr="00520D37">
        <w:rPr>
          <w:rFonts w:ascii="Century Gothic" w:hAnsi="Century Gothic" w:cs="Calibri Light"/>
          <w:b/>
          <w:sz w:val="22"/>
          <w:szCs w:val="22"/>
        </w:rPr>
        <w:t>“REDACCIÓN DE PROYECTO Y DIRECCIÓN DE OBRA Y DIRECCIÓN DE EJECUCIÓN DE OBRA DE PROYECTO DE REHABILITACIÓN Y AMPLIACIÓN DEL PABELLÓN DE DAMAS EN C/ DOCTOR CASTELO C/V C/ DOCTOR ESQUERDO EN MADRID.” EXPEDIENTE: ED-A-0032-2024-S”.</w:t>
      </w:r>
    </w:p>
    <w:p w14:paraId="2EE20654" w14:textId="77777777" w:rsidR="00A001D8" w:rsidRPr="00520D37" w:rsidRDefault="00A001D8" w:rsidP="00736221">
      <w:pPr>
        <w:tabs>
          <w:tab w:val="left" w:pos="10206"/>
        </w:tabs>
        <w:spacing w:line="276" w:lineRule="auto"/>
        <w:ind w:right="-3"/>
        <w:rPr>
          <w:rFonts w:ascii="Century Gothic" w:hAnsi="Century Gothic" w:cs="Calibri Light"/>
          <w:sz w:val="22"/>
          <w:szCs w:val="22"/>
        </w:rPr>
      </w:pPr>
    </w:p>
    <w:p w14:paraId="30197F1C" w14:textId="045E503D" w:rsidR="00A001D8" w:rsidRPr="00520D37" w:rsidRDefault="00A001D8" w:rsidP="00736221">
      <w:pPr>
        <w:spacing w:line="276" w:lineRule="auto"/>
        <w:ind w:right="244"/>
        <w:rPr>
          <w:rFonts w:ascii="Century Gothic" w:hAnsi="Century Gothic" w:cs="Calibri Light"/>
          <w:sz w:val="22"/>
          <w:szCs w:val="22"/>
        </w:rPr>
      </w:pPr>
      <w:r w:rsidRPr="00520D37">
        <w:rPr>
          <w:rFonts w:ascii="Century Gothic" w:hAnsi="Century Gothic" w:cs="Calibri Light"/>
          <w:sz w:val="22"/>
          <w:szCs w:val="22"/>
        </w:rPr>
        <w:t>En concreto, y de acuerdo con lo previsto en el apartado 5.2. de la cláusula 1 del PCAP, se compromete a adscribir al contrato los siguientes medios personales, que constituye el equipo mínimo requerido, así como los medios materiales exigidos:</w:t>
      </w:r>
    </w:p>
    <w:p w14:paraId="3138E085" w14:textId="77777777" w:rsidR="006D00F1" w:rsidRPr="00520D37" w:rsidRDefault="006D00F1" w:rsidP="00736221">
      <w:pPr>
        <w:spacing w:line="276" w:lineRule="auto"/>
        <w:ind w:right="244"/>
        <w:rPr>
          <w:rFonts w:ascii="Century Gothic" w:hAnsi="Century Gothic" w:cs="Calibri Light"/>
          <w:sz w:val="22"/>
          <w:szCs w:val="22"/>
        </w:rPr>
      </w:pPr>
    </w:p>
    <w:p w14:paraId="44F06650" w14:textId="735A1D62" w:rsidR="006D00F1" w:rsidRPr="000E4BD3" w:rsidRDefault="006D00F1" w:rsidP="00736221">
      <w:pPr>
        <w:spacing w:after="200" w:line="276" w:lineRule="auto"/>
        <w:ind w:right="63"/>
        <w:contextualSpacing/>
        <w:rPr>
          <w:rFonts w:ascii="Century Gothic" w:hAnsi="Century Gothic"/>
          <w:b/>
          <w:color w:val="000000" w:themeColor="text1"/>
          <w:sz w:val="22"/>
          <w:szCs w:val="22"/>
          <w:u w:val="single"/>
        </w:rPr>
      </w:pPr>
      <w:r w:rsidRPr="000E4BD3">
        <w:rPr>
          <w:rFonts w:ascii="Century Gothic" w:hAnsi="Century Gothic"/>
          <w:b/>
          <w:color w:val="000000" w:themeColor="text1"/>
          <w:sz w:val="22"/>
          <w:szCs w:val="22"/>
          <w:u w:val="single"/>
        </w:rPr>
        <w:t xml:space="preserve">Medios personales: </w:t>
      </w:r>
    </w:p>
    <w:p w14:paraId="5591F0D0" w14:textId="77777777" w:rsidR="006D00F1" w:rsidRPr="00520D37" w:rsidRDefault="006D00F1" w:rsidP="00736221">
      <w:pPr>
        <w:spacing w:after="200" w:line="276" w:lineRule="auto"/>
        <w:ind w:right="63"/>
        <w:contextualSpacing/>
        <w:rPr>
          <w:rFonts w:ascii="Century Gothic" w:hAnsi="Century Gothic"/>
          <w:color w:val="000000" w:themeColor="text1"/>
          <w:sz w:val="22"/>
          <w:szCs w:val="22"/>
        </w:rPr>
      </w:pPr>
    </w:p>
    <w:p w14:paraId="047495DD" w14:textId="7F92A17B" w:rsidR="006D00F1" w:rsidRPr="00520D37" w:rsidRDefault="000E4BD3" w:rsidP="00331093">
      <w:pPr>
        <w:pStyle w:val="Prrafodelista"/>
        <w:numPr>
          <w:ilvl w:val="0"/>
          <w:numId w:val="49"/>
        </w:numPr>
        <w:tabs>
          <w:tab w:val="left" w:pos="284"/>
        </w:tabs>
        <w:spacing w:after="200" w:line="276" w:lineRule="auto"/>
        <w:ind w:left="0" w:right="63" w:firstLine="0"/>
        <w:rPr>
          <w:rFonts w:ascii="Century Gothic" w:hAnsi="Century Gothic"/>
          <w:color w:val="000000" w:themeColor="text1"/>
          <w:sz w:val="22"/>
          <w:szCs w:val="22"/>
        </w:rPr>
      </w:pPr>
      <w:r w:rsidRPr="00520D37">
        <w:rPr>
          <w:rFonts w:ascii="Century Gothic" w:hAnsi="Century Gothic"/>
          <w:color w:val="000000" w:themeColor="text1"/>
          <w:sz w:val="22"/>
          <w:szCs w:val="22"/>
        </w:rPr>
        <w:t>D</w:t>
      </w:r>
      <w:r>
        <w:rPr>
          <w:rFonts w:ascii="Century Gothic" w:hAnsi="Century Gothic"/>
          <w:color w:val="000000" w:themeColor="text1"/>
          <w:sz w:val="22"/>
          <w:szCs w:val="22"/>
        </w:rPr>
        <w:t xml:space="preserve">/Dª. </w:t>
      </w:r>
      <w:r w:rsidRPr="00520D37">
        <w:rPr>
          <w:rFonts w:ascii="Century Gothic" w:hAnsi="Century Gothic"/>
          <w:color w:val="000000" w:themeColor="text1"/>
          <w:sz w:val="22"/>
          <w:szCs w:val="22"/>
        </w:rPr>
        <w:t>………………………………………………………</w:t>
      </w:r>
      <w:r>
        <w:rPr>
          <w:rFonts w:ascii="Century Gothic" w:hAnsi="Century Gothic"/>
          <w:color w:val="000000" w:themeColor="text1"/>
          <w:sz w:val="22"/>
          <w:szCs w:val="22"/>
        </w:rPr>
        <w:t xml:space="preserve">, </w:t>
      </w:r>
      <w:r w:rsidR="00331093" w:rsidRPr="00520D37">
        <w:rPr>
          <w:rFonts w:ascii="Century Gothic" w:hAnsi="Century Gothic"/>
          <w:b/>
          <w:color w:val="000000" w:themeColor="text1"/>
          <w:sz w:val="22"/>
          <w:szCs w:val="22"/>
        </w:rPr>
        <w:t>Arquitecto,</w:t>
      </w:r>
      <w:r w:rsidR="00331093" w:rsidRPr="00520D37">
        <w:rPr>
          <w:rFonts w:ascii="Century Gothic" w:hAnsi="Century Gothic"/>
          <w:color w:val="000000" w:themeColor="text1"/>
          <w:sz w:val="22"/>
          <w:szCs w:val="22"/>
        </w:rPr>
        <w:t xml:space="preserve"> como Redactor del Proyecto Básico, de Ejecución y Director de Obra, con una </w:t>
      </w:r>
      <w:r w:rsidR="00331093" w:rsidRPr="00520D37">
        <w:rPr>
          <w:rFonts w:ascii="Century Gothic" w:hAnsi="Century Gothic"/>
          <w:b/>
          <w:color w:val="000000" w:themeColor="text1"/>
          <w:sz w:val="22"/>
          <w:szCs w:val="22"/>
        </w:rPr>
        <w:t>experiencia mínima de 10 años</w:t>
      </w:r>
      <w:r w:rsidR="00331093" w:rsidRPr="00520D37">
        <w:rPr>
          <w:rFonts w:ascii="Century Gothic" w:hAnsi="Century Gothic"/>
          <w:color w:val="000000" w:themeColor="text1"/>
          <w:sz w:val="22"/>
          <w:szCs w:val="22"/>
        </w:rPr>
        <w:t xml:space="preserve"> tanto en la redacción de proyecto</w:t>
      </w:r>
      <w:r>
        <w:rPr>
          <w:rFonts w:ascii="Century Gothic" w:hAnsi="Century Gothic"/>
          <w:color w:val="000000" w:themeColor="text1"/>
          <w:sz w:val="22"/>
          <w:szCs w:val="22"/>
        </w:rPr>
        <w:t>s como en la dirección de obras</w:t>
      </w:r>
    </w:p>
    <w:p w14:paraId="739B4AB4" w14:textId="234691E0" w:rsidR="00331093" w:rsidRPr="00520D37" w:rsidRDefault="000E4BD3" w:rsidP="00331093">
      <w:pPr>
        <w:pStyle w:val="Prrafodelista"/>
        <w:tabs>
          <w:tab w:val="left" w:pos="284"/>
        </w:tabs>
        <w:spacing w:after="200" w:line="276" w:lineRule="auto"/>
        <w:ind w:left="0" w:right="63"/>
        <w:rPr>
          <w:rFonts w:ascii="Century Gothic" w:hAnsi="Century Gothic"/>
          <w:color w:val="000000" w:themeColor="text1"/>
          <w:sz w:val="22"/>
          <w:szCs w:val="22"/>
        </w:rPr>
      </w:pPr>
      <w:r>
        <w:rPr>
          <w:rFonts w:ascii="Century Gothic" w:hAnsi="Century Gothic"/>
          <w:color w:val="000000" w:themeColor="text1"/>
          <w:sz w:val="22"/>
          <w:szCs w:val="22"/>
        </w:rPr>
        <w:tab/>
      </w:r>
    </w:p>
    <w:p w14:paraId="428788AC" w14:textId="29B1BFE1" w:rsidR="00515283" w:rsidRPr="00520D37" w:rsidRDefault="00515283" w:rsidP="00515283">
      <w:pPr>
        <w:spacing w:after="200" w:line="276" w:lineRule="auto"/>
        <w:ind w:right="63"/>
        <w:contextualSpacing/>
        <w:rPr>
          <w:rFonts w:ascii="Century Gothic" w:hAnsi="Century Gothic" w:cs="Calibri Light"/>
          <w:sz w:val="22"/>
          <w:szCs w:val="22"/>
        </w:rPr>
      </w:pPr>
      <w:r w:rsidRPr="00520D37">
        <w:rPr>
          <w:rFonts w:ascii="Century Gothic" w:hAnsi="Century Gothic"/>
          <w:color w:val="000000" w:themeColor="text1"/>
          <w:sz w:val="22"/>
          <w:szCs w:val="22"/>
        </w:rPr>
        <w:t xml:space="preserve">- </w:t>
      </w:r>
      <w:r w:rsidR="000E4BD3" w:rsidRPr="00520D37">
        <w:rPr>
          <w:rFonts w:ascii="Century Gothic" w:hAnsi="Century Gothic"/>
          <w:color w:val="000000" w:themeColor="text1"/>
          <w:sz w:val="22"/>
          <w:szCs w:val="22"/>
        </w:rPr>
        <w:t>D</w:t>
      </w:r>
      <w:r w:rsidR="000E4BD3">
        <w:rPr>
          <w:rFonts w:ascii="Century Gothic" w:hAnsi="Century Gothic"/>
          <w:color w:val="000000" w:themeColor="text1"/>
          <w:sz w:val="22"/>
          <w:szCs w:val="22"/>
        </w:rPr>
        <w:t xml:space="preserve">/Dª. </w:t>
      </w:r>
      <w:r w:rsidR="000E4BD3" w:rsidRPr="00520D37">
        <w:rPr>
          <w:rFonts w:ascii="Century Gothic" w:hAnsi="Century Gothic"/>
          <w:color w:val="000000" w:themeColor="text1"/>
          <w:sz w:val="22"/>
          <w:szCs w:val="22"/>
        </w:rPr>
        <w:t>………………………………………………………</w:t>
      </w:r>
      <w:r w:rsidR="000E4BD3">
        <w:rPr>
          <w:rFonts w:ascii="Century Gothic" w:hAnsi="Century Gothic"/>
          <w:color w:val="000000" w:themeColor="text1"/>
          <w:sz w:val="22"/>
          <w:szCs w:val="22"/>
        </w:rPr>
        <w:t>,</w:t>
      </w:r>
      <w:r w:rsidR="000E4BD3" w:rsidRPr="00520D37">
        <w:rPr>
          <w:rFonts w:ascii="Century Gothic" w:hAnsi="Century Gothic" w:cs="Calibri Light"/>
          <w:b/>
          <w:sz w:val="22"/>
          <w:szCs w:val="22"/>
        </w:rPr>
        <w:t xml:space="preserve"> Arquitecto</w:t>
      </w:r>
      <w:r w:rsidRPr="00520D37">
        <w:rPr>
          <w:rFonts w:ascii="Century Gothic" w:hAnsi="Century Gothic" w:cs="Calibri Light"/>
          <w:b/>
          <w:sz w:val="22"/>
          <w:szCs w:val="22"/>
        </w:rPr>
        <w:t xml:space="preserve"> Técnico</w:t>
      </w:r>
      <w:r w:rsidRPr="00520D37">
        <w:rPr>
          <w:rFonts w:ascii="Century Gothic" w:hAnsi="Century Gothic" w:cs="Calibri Light"/>
          <w:sz w:val="22"/>
          <w:szCs w:val="22"/>
        </w:rPr>
        <w:t xml:space="preserve">, que será el responsable de elaborar las mediciones y presupuesto en colaboración con el Redactor del Proyecto y será el Director de Ejecución, con una </w:t>
      </w:r>
      <w:r w:rsidRPr="00520D37">
        <w:rPr>
          <w:rFonts w:ascii="Century Gothic" w:hAnsi="Century Gothic" w:cs="Calibri Light"/>
          <w:b/>
          <w:sz w:val="22"/>
          <w:szCs w:val="22"/>
        </w:rPr>
        <w:t>experiencia mínima de 10 años</w:t>
      </w:r>
      <w:r w:rsidRPr="00520D37">
        <w:rPr>
          <w:rFonts w:ascii="Century Gothic" w:hAnsi="Century Gothic" w:cs="Calibri Light"/>
          <w:sz w:val="22"/>
          <w:szCs w:val="22"/>
        </w:rPr>
        <w:t>.</w:t>
      </w:r>
    </w:p>
    <w:p w14:paraId="4A5901B0" w14:textId="77777777" w:rsidR="00515283" w:rsidRPr="00520D37" w:rsidRDefault="00515283" w:rsidP="00515283">
      <w:pPr>
        <w:spacing w:after="200" w:line="276" w:lineRule="auto"/>
        <w:ind w:right="63"/>
        <w:contextualSpacing/>
        <w:rPr>
          <w:rFonts w:ascii="Century Gothic" w:hAnsi="Century Gothic"/>
          <w:color w:val="000000" w:themeColor="text1"/>
          <w:sz w:val="22"/>
          <w:szCs w:val="22"/>
          <w:u w:val="single"/>
        </w:rPr>
      </w:pPr>
    </w:p>
    <w:p w14:paraId="64930985" w14:textId="50502719" w:rsidR="00515283" w:rsidRPr="00520D37" w:rsidRDefault="00515283" w:rsidP="00515283">
      <w:pPr>
        <w:spacing w:after="200" w:line="276" w:lineRule="auto"/>
        <w:ind w:right="63"/>
        <w:contextualSpacing/>
        <w:rPr>
          <w:rFonts w:ascii="Century Gothic" w:hAnsi="Century Gothic" w:cs="Calibri Light"/>
          <w:b/>
          <w:sz w:val="22"/>
          <w:szCs w:val="22"/>
        </w:rPr>
      </w:pPr>
      <w:r w:rsidRPr="00520D37">
        <w:rPr>
          <w:rFonts w:ascii="Century Gothic" w:hAnsi="Century Gothic" w:cs="Calibri Light"/>
          <w:sz w:val="22"/>
          <w:szCs w:val="22"/>
        </w:rPr>
        <w:t xml:space="preserve">- </w:t>
      </w:r>
      <w:r w:rsidR="000E4BD3" w:rsidRPr="00520D37">
        <w:rPr>
          <w:rFonts w:ascii="Century Gothic" w:hAnsi="Century Gothic"/>
          <w:color w:val="000000" w:themeColor="text1"/>
          <w:sz w:val="22"/>
          <w:szCs w:val="22"/>
        </w:rPr>
        <w:t>D</w:t>
      </w:r>
      <w:r w:rsidR="000E4BD3">
        <w:rPr>
          <w:rFonts w:ascii="Century Gothic" w:hAnsi="Century Gothic"/>
          <w:color w:val="000000" w:themeColor="text1"/>
          <w:sz w:val="22"/>
          <w:szCs w:val="22"/>
        </w:rPr>
        <w:t xml:space="preserve">/Dª. </w:t>
      </w:r>
      <w:r w:rsidR="000E4BD3" w:rsidRPr="00520D37">
        <w:rPr>
          <w:rFonts w:ascii="Century Gothic" w:hAnsi="Century Gothic"/>
          <w:color w:val="000000" w:themeColor="text1"/>
          <w:sz w:val="22"/>
          <w:szCs w:val="22"/>
        </w:rPr>
        <w:t>………………………………………………………</w:t>
      </w:r>
      <w:r w:rsidR="000E4BD3">
        <w:rPr>
          <w:rFonts w:ascii="Century Gothic" w:hAnsi="Century Gothic"/>
          <w:color w:val="000000" w:themeColor="text1"/>
          <w:sz w:val="22"/>
          <w:szCs w:val="22"/>
        </w:rPr>
        <w:t>,</w:t>
      </w:r>
      <w:r w:rsidR="000E4BD3" w:rsidRPr="00520D37">
        <w:rPr>
          <w:rFonts w:ascii="Century Gothic" w:hAnsi="Century Gothic" w:cs="Calibri Light"/>
          <w:sz w:val="22"/>
          <w:szCs w:val="22"/>
        </w:rPr>
        <w:t xml:space="preserve"> </w:t>
      </w:r>
      <w:r w:rsidR="000E4BD3" w:rsidRPr="000E4BD3">
        <w:rPr>
          <w:rFonts w:ascii="Century Gothic" w:hAnsi="Century Gothic" w:cs="Calibri Light"/>
          <w:b/>
          <w:sz w:val="22"/>
          <w:szCs w:val="22"/>
        </w:rPr>
        <w:t>Técnico</w:t>
      </w:r>
      <w:r w:rsidRPr="000E4BD3">
        <w:rPr>
          <w:rFonts w:ascii="Century Gothic" w:hAnsi="Century Gothic" w:cs="Calibri Light"/>
          <w:b/>
          <w:sz w:val="22"/>
          <w:szCs w:val="22"/>
        </w:rPr>
        <w:t xml:space="preserve"> especialista en diseño, cálculo de Estructuras y Cimentaciones de edificación</w:t>
      </w:r>
      <w:r w:rsidRPr="00520D37">
        <w:rPr>
          <w:rFonts w:ascii="Century Gothic" w:hAnsi="Century Gothic" w:cs="Calibri Light"/>
          <w:sz w:val="22"/>
          <w:szCs w:val="22"/>
        </w:rPr>
        <w:t xml:space="preserve">, con titulación académica y profesional habilitante, con una </w:t>
      </w:r>
      <w:r w:rsidRPr="000E4BD3">
        <w:rPr>
          <w:rFonts w:ascii="Century Gothic" w:hAnsi="Century Gothic" w:cs="Calibri Light"/>
          <w:b/>
          <w:sz w:val="22"/>
          <w:szCs w:val="22"/>
        </w:rPr>
        <w:t>experiencia mínima de 3 años</w:t>
      </w:r>
      <w:r w:rsidRPr="00520D37">
        <w:rPr>
          <w:rFonts w:ascii="Century Gothic" w:hAnsi="Century Gothic" w:cs="Calibri Light"/>
          <w:b/>
          <w:sz w:val="22"/>
          <w:szCs w:val="22"/>
        </w:rPr>
        <w:t>.</w:t>
      </w:r>
    </w:p>
    <w:p w14:paraId="77E127C0" w14:textId="77777777" w:rsidR="00515283" w:rsidRPr="00520D37" w:rsidRDefault="00515283" w:rsidP="00515283">
      <w:pPr>
        <w:spacing w:after="200" w:line="276" w:lineRule="auto"/>
        <w:ind w:right="63"/>
        <w:contextualSpacing/>
        <w:rPr>
          <w:rFonts w:ascii="Century Gothic" w:hAnsi="Century Gothic" w:cs="Calibri Light"/>
          <w:sz w:val="22"/>
          <w:szCs w:val="22"/>
        </w:rPr>
      </w:pPr>
    </w:p>
    <w:p w14:paraId="584312BA" w14:textId="32D45E8A" w:rsidR="006D00F1" w:rsidRPr="00520D37" w:rsidRDefault="00515283" w:rsidP="00515283">
      <w:pPr>
        <w:spacing w:after="200" w:line="276" w:lineRule="auto"/>
        <w:ind w:right="63"/>
        <w:contextualSpacing/>
        <w:rPr>
          <w:rFonts w:ascii="Century Gothic" w:hAnsi="Century Gothic" w:cs="Calibri Light"/>
          <w:sz w:val="22"/>
          <w:szCs w:val="22"/>
        </w:rPr>
      </w:pPr>
      <w:r w:rsidRPr="00520D37">
        <w:rPr>
          <w:rFonts w:ascii="Century Gothic" w:hAnsi="Century Gothic" w:cs="Calibri Light"/>
          <w:sz w:val="22"/>
          <w:szCs w:val="22"/>
        </w:rPr>
        <w:t xml:space="preserve">- </w:t>
      </w:r>
      <w:r w:rsidR="000E4BD3" w:rsidRPr="00520D37">
        <w:rPr>
          <w:rFonts w:ascii="Century Gothic" w:hAnsi="Century Gothic"/>
          <w:color w:val="000000" w:themeColor="text1"/>
          <w:sz w:val="22"/>
          <w:szCs w:val="22"/>
        </w:rPr>
        <w:t>D</w:t>
      </w:r>
      <w:r w:rsidR="000E4BD3">
        <w:rPr>
          <w:rFonts w:ascii="Century Gothic" w:hAnsi="Century Gothic"/>
          <w:color w:val="000000" w:themeColor="text1"/>
          <w:sz w:val="22"/>
          <w:szCs w:val="22"/>
        </w:rPr>
        <w:t xml:space="preserve">/Dª. </w:t>
      </w:r>
      <w:r w:rsidR="000E4BD3" w:rsidRPr="00520D37">
        <w:rPr>
          <w:rFonts w:ascii="Century Gothic" w:hAnsi="Century Gothic"/>
          <w:color w:val="000000" w:themeColor="text1"/>
          <w:sz w:val="22"/>
          <w:szCs w:val="22"/>
        </w:rPr>
        <w:t>………………………………………………………</w:t>
      </w:r>
      <w:r w:rsidR="000E4BD3">
        <w:rPr>
          <w:rFonts w:ascii="Century Gothic" w:hAnsi="Century Gothic"/>
          <w:color w:val="000000" w:themeColor="text1"/>
          <w:sz w:val="22"/>
          <w:szCs w:val="22"/>
        </w:rPr>
        <w:t>,</w:t>
      </w:r>
      <w:r w:rsidR="000E4BD3" w:rsidRPr="00520D37">
        <w:rPr>
          <w:rFonts w:ascii="Century Gothic" w:hAnsi="Century Gothic" w:cs="Calibri Light"/>
          <w:sz w:val="22"/>
          <w:szCs w:val="22"/>
        </w:rPr>
        <w:t xml:space="preserve"> </w:t>
      </w:r>
      <w:r w:rsidR="000E4BD3" w:rsidRPr="000E4BD3">
        <w:rPr>
          <w:rFonts w:ascii="Century Gothic" w:hAnsi="Century Gothic" w:cs="Calibri Light"/>
          <w:b/>
          <w:sz w:val="22"/>
          <w:szCs w:val="22"/>
        </w:rPr>
        <w:t>Técnico</w:t>
      </w:r>
      <w:r w:rsidRPr="000E4BD3">
        <w:rPr>
          <w:rFonts w:ascii="Century Gothic" w:hAnsi="Century Gothic" w:cs="Calibri Light"/>
          <w:b/>
          <w:sz w:val="22"/>
          <w:szCs w:val="22"/>
        </w:rPr>
        <w:t xml:space="preserve"> especialista en diseño y cálculo de instalaciones de edificios</w:t>
      </w:r>
      <w:r w:rsidRPr="00520D37">
        <w:rPr>
          <w:rFonts w:ascii="Century Gothic" w:hAnsi="Century Gothic" w:cs="Calibri Light"/>
          <w:sz w:val="22"/>
          <w:szCs w:val="22"/>
        </w:rPr>
        <w:t xml:space="preserve">, con titulación académica y profesional habilitante, con una </w:t>
      </w:r>
      <w:r w:rsidRPr="00520D37">
        <w:rPr>
          <w:rFonts w:ascii="Century Gothic" w:hAnsi="Century Gothic" w:cs="Calibri Light"/>
          <w:b/>
          <w:sz w:val="22"/>
          <w:szCs w:val="22"/>
        </w:rPr>
        <w:t>experiencia mínima de 3 años</w:t>
      </w:r>
      <w:r w:rsidRPr="00520D37">
        <w:rPr>
          <w:rFonts w:ascii="Century Gothic" w:hAnsi="Century Gothic" w:cs="Calibri Light"/>
          <w:sz w:val="22"/>
          <w:szCs w:val="22"/>
        </w:rPr>
        <w:t>.</w:t>
      </w:r>
    </w:p>
    <w:p w14:paraId="794914B5" w14:textId="434B444C" w:rsidR="00331093" w:rsidRPr="00520D37" w:rsidRDefault="00331093" w:rsidP="00736221">
      <w:pPr>
        <w:spacing w:after="200" w:line="276" w:lineRule="auto"/>
        <w:ind w:right="63"/>
        <w:contextualSpacing/>
        <w:rPr>
          <w:rFonts w:ascii="Century Gothic" w:hAnsi="Century Gothic"/>
          <w:color w:val="000000" w:themeColor="text1"/>
          <w:sz w:val="22"/>
          <w:szCs w:val="22"/>
        </w:rPr>
      </w:pPr>
    </w:p>
    <w:p w14:paraId="398801EF" w14:textId="77777777" w:rsidR="00331093" w:rsidRPr="00520D37" w:rsidRDefault="00331093" w:rsidP="00736221">
      <w:pPr>
        <w:spacing w:after="200" w:line="276" w:lineRule="auto"/>
        <w:ind w:right="63"/>
        <w:contextualSpacing/>
        <w:rPr>
          <w:rFonts w:ascii="Century Gothic" w:hAnsi="Century Gothic"/>
          <w:color w:val="000000" w:themeColor="text1"/>
          <w:sz w:val="22"/>
          <w:szCs w:val="22"/>
        </w:rPr>
      </w:pPr>
    </w:p>
    <w:p w14:paraId="297FA848" w14:textId="762A38D8" w:rsidR="006D00F1" w:rsidRPr="000E4BD3" w:rsidRDefault="000E4BD3" w:rsidP="00736221">
      <w:pPr>
        <w:spacing w:after="200" w:line="276" w:lineRule="auto"/>
        <w:ind w:right="63"/>
        <w:contextualSpacing/>
        <w:rPr>
          <w:rFonts w:ascii="Century Gothic" w:hAnsi="Century Gothic"/>
          <w:b/>
          <w:color w:val="000000" w:themeColor="text1"/>
          <w:sz w:val="22"/>
          <w:szCs w:val="22"/>
          <w:u w:val="single"/>
        </w:rPr>
      </w:pPr>
      <w:r w:rsidRPr="000E4BD3">
        <w:rPr>
          <w:rFonts w:ascii="Century Gothic" w:hAnsi="Century Gothic"/>
          <w:b/>
          <w:color w:val="000000" w:themeColor="text1"/>
          <w:sz w:val="22"/>
          <w:szCs w:val="22"/>
          <w:u w:val="single"/>
        </w:rPr>
        <w:t>Medios materiales y técnicos:</w:t>
      </w:r>
    </w:p>
    <w:p w14:paraId="4CD3A13E" w14:textId="77777777" w:rsidR="000E4BD3" w:rsidRPr="00520D37" w:rsidRDefault="000E4BD3" w:rsidP="00736221">
      <w:pPr>
        <w:spacing w:after="200" w:line="276" w:lineRule="auto"/>
        <w:ind w:right="63"/>
        <w:contextualSpacing/>
        <w:rPr>
          <w:rFonts w:ascii="Century Gothic" w:hAnsi="Century Gothic"/>
          <w:color w:val="000000" w:themeColor="text1"/>
          <w:sz w:val="22"/>
          <w:szCs w:val="22"/>
          <w:u w:val="single"/>
        </w:rPr>
      </w:pPr>
    </w:p>
    <w:p w14:paraId="216788EE" w14:textId="77777777" w:rsidR="006D00F1" w:rsidRPr="00520D37" w:rsidRDefault="006D00F1" w:rsidP="00736221">
      <w:pPr>
        <w:spacing w:after="200" w:line="276" w:lineRule="auto"/>
        <w:ind w:right="63"/>
        <w:contextualSpacing/>
        <w:rPr>
          <w:rFonts w:ascii="Century Gothic" w:hAnsi="Century Gothic"/>
          <w:color w:val="000000" w:themeColor="text1"/>
          <w:sz w:val="22"/>
          <w:szCs w:val="22"/>
        </w:rPr>
      </w:pPr>
      <w:r w:rsidRPr="00520D37">
        <w:rPr>
          <w:rFonts w:ascii="Century Gothic" w:hAnsi="Century Gothic"/>
          <w:color w:val="000000" w:themeColor="text1"/>
          <w:sz w:val="22"/>
          <w:szCs w:val="22"/>
        </w:rPr>
        <w:t>En la fase de Proyecto, se deberá contar con Equipos Informáticos y software capaz de generar la documentación del proyecto, y en la fase de Dirección de las Obras se deberá disponer de un vehículo propio o alquilado que permita el traslado a la obra.</w:t>
      </w:r>
    </w:p>
    <w:p w14:paraId="309E9D5D" w14:textId="6E3FD604" w:rsidR="00A001D8" w:rsidRPr="00520D37" w:rsidRDefault="00A001D8" w:rsidP="00736221">
      <w:pPr>
        <w:spacing w:after="120" w:line="276" w:lineRule="auto"/>
        <w:ind w:right="3"/>
        <w:rPr>
          <w:rFonts w:ascii="Century Gothic" w:hAnsi="Century Gothic" w:cs="Calibri Light"/>
          <w:b/>
          <w:bCs/>
          <w:sz w:val="22"/>
          <w:szCs w:val="22"/>
          <w:u w:val="single"/>
        </w:rPr>
      </w:pPr>
    </w:p>
    <w:p w14:paraId="5007D2A0" w14:textId="33F9256B" w:rsidR="00A001D8" w:rsidRPr="00520D37" w:rsidRDefault="00A001D8" w:rsidP="00736221">
      <w:pPr>
        <w:spacing w:line="276" w:lineRule="auto"/>
        <w:ind w:right="244"/>
        <w:rPr>
          <w:rFonts w:ascii="Century Gothic" w:hAnsi="Century Gothic" w:cs="Calibri Light"/>
          <w:sz w:val="22"/>
          <w:szCs w:val="22"/>
        </w:rPr>
      </w:pPr>
    </w:p>
    <w:p w14:paraId="781D4EB0" w14:textId="757B35AB" w:rsidR="006D00F1" w:rsidRPr="00520D37" w:rsidRDefault="006D00F1" w:rsidP="00736221">
      <w:pPr>
        <w:spacing w:line="276" w:lineRule="auto"/>
        <w:ind w:right="244"/>
        <w:rPr>
          <w:rFonts w:ascii="Century Gothic" w:hAnsi="Century Gothic" w:cs="Calibri Light"/>
          <w:sz w:val="22"/>
          <w:szCs w:val="22"/>
        </w:rPr>
      </w:pPr>
    </w:p>
    <w:p w14:paraId="12C6E9A5" w14:textId="0673849E" w:rsidR="006D00F1" w:rsidRDefault="006D00F1" w:rsidP="00736221">
      <w:pPr>
        <w:spacing w:line="276" w:lineRule="auto"/>
        <w:ind w:right="244"/>
        <w:rPr>
          <w:rFonts w:ascii="Century Gothic" w:hAnsi="Century Gothic" w:cs="Calibri Light"/>
          <w:sz w:val="22"/>
          <w:szCs w:val="22"/>
        </w:rPr>
      </w:pPr>
    </w:p>
    <w:p w14:paraId="18B3643D" w14:textId="77777777" w:rsidR="00E41C0C" w:rsidRPr="00520D37" w:rsidRDefault="00E41C0C" w:rsidP="00736221">
      <w:pPr>
        <w:spacing w:line="276" w:lineRule="auto"/>
        <w:ind w:right="244"/>
        <w:rPr>
          <w:rFonts w:ascii="Century Gothic" w:hAnsi="Century Gothic" w:cs="Calibri Light"/>
          <w:sz w:val="22"/>
          <w:szCs w:val="22"/>
        </w:rPr>
      </w:pPr>
    </w:p>
    <w:p w14:paraId="572815CC" w14:textId="77777777" w:rsidR="00A001D8" w:rsidRPr="00520D37" w:rsidRDefault="00A001D8" w:rsidP="00736221">
      <w:pPr>
        <w:spacing w:line="276" w:lineRule="auto"/>
        <w:rPr>
          <w:rFonts w:ascii="Century Gothic" w:hAnsi="Century Gothic" w:cs="Calibri Light"/>
          <w:sz w:val="22"/>
          <w:szCs w:val="22"/>
        </w:rPr>
      </w:pPr>
      <w:r w:rsidRPr="00520D37">
        <w:rPr>
          <w:rFonts w:ascii="Century Gothic" w:hAnsi="Century Gothic" w:cs="Calibri Light"/>
          <w:sz w:val="22"/>
          <w:szCs w:val="22"/>
        </w:rPr>
        <w:t>En ............................., a ....... de ....................de ........</w:t>
      </w:r>
    </w:p>
    <w:p w14:paraId="37D90C80" w14:textId="77777777" w:rsidR="00A001D8" w:rsidRPr="00520D37" w:rsidRDefault="00A001D8" w:rsidP="00736221">
      <w:pPr>
        <w:spacing w:line="276" w:lineRule="auto"/>
        <w:rPr>
          <w:rFonts w:ascii="Century Gothic" w:hAnsi="Century Gothic" w:cs="Calibri Light"/>
          <w:sz w:val="22"/>
          <w:szCs w:val="22"/>
        </w:rPr>
      </w:pPr>
    </w:p>
    <w:p w14:paraId="1CC158BA" w14:textId="77777777" w:rsidR="00A001D8" w:rsidRPr="00520D37" w:rsidRDefault="00A001D8" w:rsidP="00736221">
      <w:pPr>
        <w:spacing w:line="276" w:lineRule="auto"/>
        <w:rPr>
          <w:rFonts w:ascii="Century Gothic" w:hAnsi="Century Gothic" w:cs="Calibri Light"/>
          <w:sz w:val="22"/>
          <w:szCs w:val="22"/>
        </w:rPr>
      </w:pPr>
      <w:r w:rsidRPr="00520D37">
        <w:rPr>
          <w:rFonts w:ascii="Century Gothic" w:hAnsi="Century Gothic" w:cs="Calibri Light"/>
          <w:sz w:val="22"/>
          <w:szCs w:val="22"/>
        </w:rPr>
        <w:t>Firmado:</w:t>
      </w:r>
    </w:p>
    <w:p w14:paraId="4075A353" w14:textId="77777777" w:rsidR="00A001D8" w:rsidRPr="00520D37" w:rsidRDefault="00A001D8" w:rsidP="00736221">
      <w:pPr>
        <w:spacing w:line="276" w:lineRule="auto"/>
        <w:rPr>
          <w:rFonts w:ascii="Century Gothic" w:hAnsi="Century Gothic" w:cs="Calibri Light"/>
          <w:sz w:val="22"/>
          <w:szCs w:val="22"/>
        </w:rPr>
      </w:pPr>
    </w:p>
    <w:p w14:paraId="7C077320" w14:textId="77777777" w:rsidR="00A001D8" w:rsidRPr="00520D37" w:rsidRDefault="00A001D8" w:rsidP="00736221">
      <w:pPr>
        <w:spacing w:line="276" w:lineRule="auto"/>
        <w:rPr>
          <w:rFonts w:ascii="Century Gothic" w:hAnsi="Century Gothic" w:cs="Calibri Light"/>
          <w:sz w:val="22"/>
          <w:szCs w:val="22"/>
        </w:rPr>
      </w:pPr>
      <w:r w:rsidRPr="00520D37">
        <w:rPr>
          <w:rFonts w:ascii="Century Gothic" w:hAnsi="Century Gothic" w:cs="Calibri Light"/>
          <w:sz w:val="22"/>
          <w:szCs w:val="22"/>
        </w:rPr>
        <w:t>(*) Indíquese la representación que ostenta el declarante en la empresa.</w:t>
      </w:r>
    </w:p>
    <w:p w14:paraId="44D899DF" w14:textId="77777777" w:rsidR="00A001D8" w:rsidRPr="00520D37" w:rsidRDefault="00A001D8" w:rsidP="00736221">
      <w:pPr>
        <w:keepNext/>
        <w:spacing w:before="240" w:after="60" w:line="276" w:lineRule="auto"/>
        <w:outlineLvl w:val="0"/>
        <w:rPr>
          <w:rFonts w:ascii="Century Gothic" w:hAnsi="Century Gothic" w:cs="Calibri Light"/>
          <w:sz w:val="22"/>
          <w:szCs w:val="22"/>
        </w:rPr>
      </w:pPr>
      <w:bookmarkStart w:id="15" w:name="_Toc179972583"/>
      <w:bookmarkStart w:id="16" w:name="_Toc179973008"/>
      <w:bookmarkStart w:id="17" w:name="_Toc183762261"/>
      <w:r w:rsidRPr="00520D37">
        <w:rPr>
          <w:rFonts w:ascii="Century Gothic" w:hAnsi="Century Gothic" w:cs="Calibri Light"/>
          <w:sz w:val="22"/>
          <w:szCs w:val="22"/>
        </w:rPr>
        <w:t>A PLANIFICA MADRID, PROYECTOS Y OBRAS, M.P. S.A.</w:t>
      </w:r>
      <w:bookmarkEnd w:id="15"/>
      <w:bookmarkEnd w:id="16"/>
      <w:bookmarkEnd w:id="17"/>
    </w:p>
    <w:p w14:paraId="4493D49B" w14:textId="50EB6571" w:rsidR="00A001D8" w:rsidRPr="00520D37" w:rsidRDefault="00A001D8" w:rsidP="00736221">
      <w:pPr>
        <w:spacing w:line="276" w:lineRule="auto"/>
        <w:rPr>
          <w:rFonts w:ascii="Century Gothic" w:hAnsi="Century Gothic" w:cs="Calibri Light"/>
          <w:sz w:val="22"/>
          <w:szCs w:val="22"/>
        </w:rPr>
      </w:pPr>
    </w:p>
    <w:p w14:paraId="719F7AA3" w14:textId="4EBCBA8D" w:rsidR="00B62DC3" w:rsidRPr="00520D37" w:rsidRDefault="00B62DC3" w:rsidP="00736221">
      <w:pPr>
        <w:spacing w:line="276" w:lineRule="auto"/>
        <w:rPr>
          <w:rFonts w:ascii="Century Gothic" w:hAnsi="Century Gothic" w:cs="Calibri Light"/>
          <w:sz w:val="22"/>
          <w:szCs w:val="22"/>
        </w:rPr>
      </w:pPr>
    </w:p>
    <w:p w14:paraId="394D9CCC" w14:textId="7701A82D" w:rsidR="00B62DC3" w:rsidRDefault="00B62DC3" w:rsidP="00736221">
      <w:pPr>
        <w:spacing w:line="276" w:lineRule="auto"/>
        <w:rPr>
          <w:rFonts w:ascii="Century Gothic" w:hAnsi="Century Gothic" w:cs="Calibri Light"/>
          <w:sz w:val="22"/>
          <w:szCs w:val="22"/>
        </w:rPr>
      </w:pPr>
    </w:p>
    <w:p w14:paraId="159DAAC1" w14:textId="5B5C4905" w:rsidR="00E41C0C" w:rsidRDefault="00E41C0C" w:rsidP="00736221">
      <w:pPr>
        <w:spacing w:line="276" w:lineRule="auto"/>
        <w:rPr>
          <w:rFonts w:ascii="Century Gothic" w:hAnsi="Century Gothic" w:cs="Calibri Light"/>
          <w:sz w:val="22"/>
          <w:szCs w:val="22"/>
        </w:rPr>
      </w:pPr>
    </w:p>
    <w:p w14:paraId="7E6A2DA3" w14:textId="5AAEBC49" w:rsidR="00E41C0C" w:rsidRDefault="00E41C0C" w:rsidP="00736221">
      <w:pPr>
        <w:spacing w:line="276" w:lineRule="auto"/>
        <w:rPr>
          <w:rFonts w:ascii="Century Gothic" w:hAnsi="Century Gothic" w:cs="Calibri Light"/>
          <w:sz w:val="22"/>
          <w:szCs w:val="22"/>
        </w:rPr>
      </w:pPr>
    </w:p>
    <w:p w14:paraId="7C7A3021" w14:textId="4FDA0F4D" w:rsidR="00E41C0C" w:rsidRDefault="00E41C0C" w:rsidP="00736221">
      <w:pPr>
        <w:spacing w:line="276" w:lineRule="auto"/>
        <w:rPr>
          <w:rFonts w:ascii="Century Gothic" w:hAnsi="Century Gothic" w:cs="Calibri Light"/>
          <w:sz w:val="22"/>
          <w:szCs w:val="22"/>
        </w:rPr>
      </w:pPr>
    </w:p>
    <w:p w14:paraId="7B89CFD7" w14:textId="3FEE736E" w:rsidR="00E41C0C" w:rsidRDefault="00E41C0C" w:rsidP="00736221">
      <w:pPr>
        <w:spacing w:line="276" w:lineRule="auto"/>
        <w:rPr>
          <w:rFonts w:ascii="Century Gothic" w:hAnsi="Century Gothic" w:cs="Calibri Light"/>
          <w:sz w:val="22"/>
          <w:szCs w:val="22"/>
        </w:rPr>
      </w:pPr>
    </w:p>
    <w:p w14:paraId="39CF1708" w14:textId="426E4666" w:rsidR="00E41C0C" w:rsidRDefault="00E41C0C" w:rsidP="00736221">
      <w:pPr>
        <w:spacing w:line="276" w:lineRule="auto"/>
        <w:rPr>
          <w:rFonts w:ascii="Century Gothic" w:hAnsi="Century Gothic" w:cs="Calibri Light"/>
          <w:sz w:val="22"/>
          <w:szCs w:val="22"/>
        </w:rPr>
      </w:pPr>
    </w:p>
    <w:p w14:paraId="1B8F9BD6" w14:textId="77777777" w:rsidR="00E41C0C" w:rsidRPr="00520D37" w:rsidRDefault="00E41C0C" w:rsidP="00736221">
      <w:pPr>
        <w:spacing w:line="276" w:lineRule="auto"/>
        <w:rPr>
          <w:rFonts w:ascii="Century Gothic" w:hAnsi="Century Gothic" w:cs="Calibri Light"/>
          <w:sz w:val="22"/>
          <w:szCs w:val="22"/>
        </w:rPr>
      </w:pPr>
    </w:p>
    <w:p w14:paraId="031B9A26" w14:textId="2EAF2B54" w:rsidR="00B62DC3" w:rsidRPr="00520D37" w:rsidRDefault="00B62DC3" w:rsidP="00736221">
      <w:pPr>
        <w:spacing w:line="276" w:lineRule="auto"/>
        <w:rPr>
          <w:rFonts w:ascii="Century Gothic" w:hAnsi="Century Gothic" w:cs="Calibri Light"/>
          <w:sz w:val="22"/>
          <w:szCs w:val="22"/>
        </w:rPr>
      </w:pPr>
    </w:p>
    <w:p w14:paraId="111DF309" w14:textId="46A69B45" w:rsidR="00B62DC3" w:rsidRPr="00520D37" w:rsidRDefault="00B62DC3" w:rsidP="00736221">
      <w:pPr>
        <w:spacing w:line="276" w:lineRule="auto"/>
        <w:rPr>
          <w:rFonts w:ascii="Century Gothic" w:hAnsi="Century Gothic" w:cs="Calibri Light"/>
          <w:sz w:val="22"/>
          <w:szCs w:val="22"/>
        </w:rPr>
      </w:pPr>
    </w:p>
    <w:p w14:paraId="009F8933" w14:textId="12ACDCE4" w:rsidR="00B62DC3" w:rsidRPr="00520D37" w:rsidRDefault="00B62DC3" w:rsidP="00736221">
      <w:pPr>
        <w:spacing w:line="276" w:lineRule="auto"/>
        <w:rPr>
          <w:rFonts w:ascii="Century Gothic" w:hAnsi="Century Gothic" w:cs="Calibri Light"/>
          <w:sz w:val="22"/>
          <w:szCs w:val="22"/>
        </w:rPr>
      </w:pPr>
    </w:p>
    <w:p w14:paraId="0CA2DF10" w14:textId="471E53ED" w:rsidR="00B62DC3" w:rsidRPr="00520D37" w:rsidRDefault="00B62DC3" w:rsidP="00736221">
      <w:pPr>
        <w:spacing w:line="276" w:lineRule="auto"/>
        <w:rPr>
          <w:rFonts w:ascii="Century Gothic" w:hAnsi="Century Gothic" w:cs="Calibri Light"/>
          <w:sz w:val="22"/>
          <w:szCs w:val="22"/>
        </w:rPr>
      </w:pPr>
    </w:p>
    <w:p w14:paraId="7186865C" w14:textId="63EEF061" w:rsidR="00B62DC3" w:rsidRPr="00520D37" w:rsidRDefault="00B62DC3" w:rsidP="00736221">
      <w:pPr>
        <w:spacing w:line="276" w:lineRule="auto"/>
        <w:rPr>
          <w:rFonts w:ascii="Century Gothic" w:hAnsi="Century Gothic" w:cs="Calibri Light"/>
          <w:sz w:val="22"/>
          <w:szCs w:val="22"/>
        </w:rPr>
      </w:pPr>
    </w:p>
    <w:p w14:paraId="60889819" w14:textId="07329E12" w:rsidR="00B62DC3" w:rsidRPr="00520D37" w:rsidRDefault="00B62DC3" w:rsidP="00736221">
      <w:pPr>
        <w:spacing w:line="276" w:lineRule="auto"/>
        <w:rPr>
          <w:rFonts w:ascii="Century Gothic" w:hAnsi="Century Gothic" w:cs="Calibri Light"/>
          <w:sz w:val="22"/>
          <w:szCs w:val="22"/>
        </w:rPr>
      </w:pPr>
    </w:p>
    <w:p w14:paraId="3BE6C892" w14:textId="5658106A" w:rsidR="00B62DC3" w:rsidRPr="00520D37" w:rsidRDefault="00B62DC3" w:rsidP="00736221">
      <w:pPr>
        <w:spacing w:line="276" w:lineRule="auto"/>
        <w:rPr>
          <w:rFonts w:ascii="Century Gothic" w:hAnsi="Century Gothic" w:cs="Calibri Light"/>
          <w:sz w:val="22"/>
          <w:szCs w:val="22"/>
        </w:rPr>
      </w:pPr>
    </w:p>
    <w:p w14:paraId="0B7A9664" w14:textId="77777777" w:rsidR="00B62DC3" w:rsidRPr="00520D37" w:rsidRDefault="00B62DC3" w:rsidP="00736221">
      <w:pPr>
        <w:spacing w:line="276" w:lineRule="auto"/>
        <w:rPr>
          <w:rFonts w:ascii="Century Gothic" w:hAnsi="Century Gothic" w:cs="Calibri Light"/>
          <w:sz w:val="22"/>
          <w:szCs w:val="22"/>
        </w:rPr>
      </w:pPr>
    </w:p>
    <w:p w14:paraId="76501AEB" w14:textId="5824D773" w:rsidR="00A001D8" w:rsidRPr="00520D37" w:rsidRDefault="00A001D8" w:rsidP="00736221">
      <w:pPr>
        <w:keepNext/>
        <w:spacing w:line="276" w:lineRule="auto"/>
        <w:ind w:right="-3"/>
        <w:jc w:val="left"/>
        <w:outlineLvl w:val="0"/>
        <w:rPr>
          <w:rFonts w:ascii="Century Gothic" w:hAnsi="Century Gothic" w:cs="Calibri Light"/>
          <w:b/>
          <w:bCs/>
          <w:kern w:val="32"/>
          <w:sz w:val="22"/>
          <w:szCs w:val="22"/>
        </w:rPr>
      </w:pPr>
      <w:bookmarkStart w:id="18" w:name="_Toc179972584"/>
      <w:bookmarkStart w:id="19" w:name="_Toc179973009"/>
      <w:bookmarkStart w:id="20" w:name="_Toc183762262"/>
      <w:r w:rsidRPr="00520D37">
        <w:rPr>
          <w:rFonts w:ascii="Century Gothic" w:hAnsi="Century Gothic" w:cs="Calibri Light"/>
          <w:b/>
          <w:sz w:val="22"/>
          <w:szCs w:val="22"/>
        </w:rPr>
        <w:t>Nota: Este documento es de presentación obligatoria en e</w:t>
      </w:r>
      <w:r w:rsidR="00BC0FBB" w:rsidRPr="00520D37">
        <w:rPr>
          <w:rFonts w:ascii="Century Gothic" w:hAnsi="Century Gothic" w:cs="Calibri Light"/>
          <w:b/>
          <w:sz w:val="22"/>
          <w:szCs w:val="22"/>
        </w:rPr>
        <w:t>l SOBRE/ARCHIVO ELECTRÓNICO Nº 1</w:t>
      </w:r>
      <w:r w:rsidRPr="00520D37">
        <w:rPr>
          <w:rFonts w:ascii="Century Gothic" w:hAnsi="Century Gothic" w:cs="Calibri Light"/>
          <w:b/>
          <w:sz w:val="22"/>
          <w:szCs w:val="22"/>
        </w:rPr>
        <w:t xml:space="preserve">.- </w:t>
      </w:r>
      <w:r w:rsidR="00BC0FBB" w:rsidRPr="00520D37">
        <w:rPr>
          <w:rFonts w:ascii="Century Gothic" w:hAnsi="Century Gothic" w:cs="Calibri Light"/>
          <w:b/>
          <w:sz w:val="22"/>
          <w:szCs w:val="22"/>
        </w:rPr>
        <w:t>Documentación Administrativa</w:t>
      </w:r>
      <w:r w:rsidRPr="00520D37">
        <w:rPr>
          <w:rFonts w:ascii="Century Gothic" w:hAnsi="Century Gothic" w:cs="Calibri Light"/>
          <w:b/>
          <w:sz w:val="22"/>
          <w:szCs w:val="22"/>
        </w:rPr>
        <w:t>.</w:t>
      </w:r>
      <w:bookmarkEnd w:id="18"/>
      <w:bookmarkEnd w:id="19"/>
      <w:bookmarkEnd w:id="20"/>
    </w:p>
    <w:p w14:paraId="045E038F" w14:textId="77777777" w:rsidR="0096684B" w:rsidRPr="00520D37" w:rsidRDefault="0096684B" w:rsidP="00736221">
      <w:pPr>
        <w:spacing w:line="276" w:lineRule="auto"/>
        <w:jc w:val="left"/>
        <w:rPr>
          <w:rFonts w:ascii="Century Gothic" w:hAnsi="Century Gothic"/>
          <w:b/>
          <w:color w:val="000000" w:themeColor="text1"/>
          <w:sz w:val="16"/>
          <w:szCs w:val="16"/>
        </w:rPr>
      </w:pPr>
      <w:r w:rsidRPr="00520D37">
        <w:rPr>
          <w:rFonts w:ascii="Century Gothic" w:hAnsi="Century Gothic"/>
          <w:b/>
          <w:color w:val="000000" w:themeColor="text1"/>
          <w:sz w:val="16"/>
          <w:szCs w:val="16"/>
        </w:rPr>
        <w:br w:type="page"/>
      </w:r>
    </w:p>
    <w:p w14:paraId="5D0C3249" w14:textId="3C4A02B0" w:rsidR="004A0827" w:rsidRPr="00782AA4" w:rsidRDefault="001074E0" w:rsidP="00520D37">
      <w:pPr>
        <w:pStyle w:val="Ttulo1"/>
        <w:rPr>
          <w:rFonts w:ascii="Century Gothic" w:hAnsi="Century Gothic"/>
          <w:sz w:val="22"/>
          <w:szCs w:val="22"/>
        </w:rPr>
      </w:pPr>
      <w:bookmarkStart w:id="21" w:name="_Toc133388017"/>
      <w:bookmarkStart w:id="22" w:name="_Toc183762263"/>
      <w:bookmarkStart w:id="23" w:name="_Toc97114569"/>
      <w:bookmarkStart w:id="24" w:name="_Toc512430186"/>
      <w:bookmarkStart w:id="25" w:name="_Toc518032916"/>
      <w:bookmarkEnd w:id="0"/>
      <w:bookmarkEnd w:id="3"/>
      <w:r w:rsidRPr="00E41C0C">
        <w:rPr>
          <w:rFonts w:ascii="Century Gothic" w:hAnsi="Century Gothic"/>
          <w:sz w:val="22"/>
          <w:szCs w:val="22"/>
          <w:u w:val="single"/>
        </w:rPr>
        <w:t xml:space="preserve">ANEXO </w:t>
      </w:r>
      <w:r w:rsidR="004A0827" w:rsidRPr="00E41C0C">
        <w:rPr>
          <w:rFonts w:ascii="Century Gothic" w:hAnsi="Century Gothic"/>
          <w:sz w:val="22"/>
          <w:szCs w:val="22"/>
          <w:u w:val="single"/>
        </w:rPr>
        <w:t>V</w:t>
      </w:r>
      <w:r w:rsidR="00F80B92" w:rsidRPr="00782AA4">
        <w:rPr>
          <w:rFonts w:ascii="Century Gothic" w:hAnsi="Century Gothic"/>
          <w:sz w:val="22"/>
          <w:szCs w:val="22"/>
        </w:rPr>
        <w:t>:</w:t>
      </w:r>
      <w:r w:rsidR="004A0827" w:rsidRPr="00782AA4">
        <w:rPr>
          <w:rFonts w:ascii="Century Gothic" w:hAnsi="Century Gothic"/>
          <w:sz w:val="22"/>
          <w:szCs w:val="22"/>
        </w:rPr>
        <w:t xml:space="preserve"> DECLARACION RESPONSABLE </w:t>
      </w:r>
      <w:r w:rsidR="003D5049" w:rsidRPr="00782AA4">
        <w:rPr>
          <w:rFonts w:ascii="Century Gothic" w:hAnsi="Century Gothic"/>
          <w:sz w:val="22"/>
          <w:szCs w:val="22"/>
        </w:rPr>
        <w:t>SOBRE</w:t>
      </w:r>
      <w:r w:rsidR="004A0827" w:rsidRPr="00782AA4">
        <w:rPr>
          <w:rFonts w:ascii="Century Gothic" w:hAnsi="Century Gothic"/>
          <w:sz w:val="22"/>
          <w:szCs w:val="22"/>
        </w:rPr>
        <w:t xml:space="preserve"> CRITERIOS CUALITATIVOS EVALUABLES DE FORMA AUTOMÁTICA MEDIANTE APLICACIÓN DE FÓRMULAS (</w:t>
      </w:r>
      <w:r w:rsidR="0014140D" w:rsidRPr="00782AA4">
        <w:rPr>
          <w:rFonts w:ascii="Century Gothic" w:hAnsi="Century Gothic"/>
          <w:sz w:val="22"/>
          <w:szCs w:val="22"/>
        </w:rPr>
        <w:t>2</w:t>
      </w:r>
      <w:r w:rsidR="003A6C37" w:rsidRPr="00782AA4">
        <w:rPr>
          <w:rFonts w:ascii="Century Gothic" w:hAnsi="Century Gothic"/>
          <w:sz w:val="22"/>
          <w:szCs w:val="22"/>
        </w:rPr>
        <w:t>5</w:t>
      </w:r>
      <w:r w:rsidR="004A0827" w:rsidRPr="00782AA4">
        <w:rPr>
          <w:rFonts w:ascii="Century Gothic" w:hAnsi="Century Gothic"/>
          <w:sz w:val="22"/>
          <w:szCs w:val="22"/>
        </w:rPr>
        <w:t xml:space="preserve"> PUNTOS)</w:t>
      </w:r>
      <w:bookmarkEnd w:id="21"/>
      <w:bookmarkEnd w:id="22"/>
      <w:r w:rsidR="004A0827" w:rsidRPr="00782AA4">
        <w:rPr>
          <w:rFonts w:ascii="Century Gothic" w:hAnsi="Century Gothic"/>
          <w:sz w:val="22"/>
          <w:szCs w:val="22"/>
        </w:rPr>
        <w:t xml:space="preserve"> </w:t>
      </w:r>
    </w:p>
    <w:p w14:paraId="39BEB44F" w14:textId="0526D2B2" w:rsidR="00C31926" w:rsidRDefault="00C31926" w:rsidP="00736221">
      <w:pPr>
        <w:spacing w:line="276" w:lineRule="auto"/>
        <w:ind w:right="-143"/>
        <w:rPr>
          <w:rFonts w:ascii="Century Gothic" w:eastAsia="Century Gothic" w:hAnsi="Century Gothic" w:cs="Century Gothic"/>
          <w:spacing w:val="-1"/>
          <w:sz w:val="20"/>
          <w:szCs w:val="20"/>
        </w:rPr>
      </w:pPr>
    </w:p>
    <w:p w14:paraId="3D6DB7ED" w14:textId="77777777" w:rsidR="00F2292A" w:rsidRPr="00520D37" w:rsidRDefault="00F2292A" w:rsidP="00736221">
      <w:pPr>
        <w:spacing w:line="276" w:lineRule="auto"/>
        <w:ind w:right="-143"/>
        <w:rPr>
          <w:rFonts w:ascii="Century Gothic" w:eastAsia="Century Gothic" w:hAnsi="Century Gothic" w:cs="Century Gothic"/>
          <w:spacing w:val="-1"/>
          <w:sz w:val="20"/>
          <w:szCs w:val="20"/>
        </w:rPr>
      </w:pPr>
    </w:p>
    <w:p w14:paraId="5A0CCA03" w14:textId="40E89A39" w:rsidR="004A0827" w:rsidRPr="00520D37" w:rsidRDefault="004A0827" w:rsidP="00736221">
      <w:pPr>
        <w:spacing w:line="276" w:lineRule="auto"/>
        <w:ind w:right="-143"/>
        <w:rPr>
          <w:rFonts w:ascii="Century Gothic" w:eastAsia="Century Gothic" w:hAnsi="Century Gothic" w:cs="Century Gothic"/>
          <w:b/>
          <w:bCs/>
          <w:spacing w:val="-2"/>
          <w:sz w:val="22"/>
          <w:szCs w:val="22"/>
        </w:rPr>
      </w:pPr>
      <w:r w:rsidRPr="00520D37">
        <w:rPr>
          <w:rFonts w:ascii="Century Gothic" w:eastAsia="Century Gothic" w:hAnsi="Century Gothic" w:cs="Century Gothic"/>
          <w:spacing w:val="-1"/>
          <w:sz w:val="22"/>
          <w:szCs w:val="22"/>
        </w:rPr>
        <w:t>D.</w:t>
      </w:r>
      <w:r w:rsidRPr="00520D37">
        <w:rPr>
          <w:rFonts w:ascii="Century Gothic" w:eastAsia="Century Gothic" w:hAnsi="Century Gothic" w:cs="Century Gothic"/>
          <w:sz w:val="22"/>
          <w:szCs w:val="22"/>
        </w:rPr>
        <w:t>/</w:t>
      </w:r>
      <w:proofErr w:type="spellStart"/>
      <w:r w:rsidRPr="00520D37">
        <w:rPr>
          <w:rFonts w:ascii="Century Gothic" w:eastAsia="Century Gothic" w:hAnsi="Century Gothic" w:cs="Century Gothic"/>
          <w:spacing w:val="-2"/>
          <w:sz w:val="22"/>
          <w:szCs w:val="22"/>
        </w:rPr>
        <w:t>D</w:t>
      </w:r>
      <w:r w:rsidRPr="00520D37">
        <w:rPr>
          <w:rFonts w:ascii="Century Gothic" w:eastAsia="Century Gothic" w:hAnsi="Century Gothic" w:cs="Century Gothic"/>
          <w:sz w:val="22"/>
          <w:szCs w:val="22"/>
        </w:rPr>
        <w:t>ña</w:t>
      </w:r>
      <w:proofErr w:type="spellEnd"/>
      <w:r w:rsidRPr="00520D37">
        <w:rPr>
          <w:rFonts w:ascii="Century Gothic" w:eastAsia="Century Gothic" w:hAnsi="Century Gothic" w:cs="Century Gothic"/>
          <w:spacing w:val="9"/>
          <w:sz w:val="22"/>
          <w:szCs w:val="22"/>
        </w:rPr>
        <w:t xml:space="preserve"> </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00E41C0C">
        <w:rPr>
          <w:rFonts w:ascii="Century Gothic" w:eastAsia="Century Gothic" w:hAnsi="Century Gothic" w:cs="Century Gothic"/>
          <w:sz w:val="22"/>
          <w:szCs w:val="22"/>
        </w:rPr>
        <w:t>………………</w:t>
      </w:r>
      <w:proofErr w:type="gramStart"/>
      <w:r w:rsidR="00E41C0C">
        <w:rPr>
          <w:rFonts w:ascii="Century Gothic" w:eastAsia="Century Gothic" w:hAnsi="Century Gothic" w:cs="Century Gothic"/>
          <w:sz w:val="22"/>
          <w:szCs w:val="22"/>
        </w:rPr>
        <w:t>…….</w:t>
      </w:r>
      <w:proofErr w:type="gramEnd"/>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1"/>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7"/>
          <w:sz w:val="22"/>
          <w:szCs w:val="22"/>
        </w:rPr>
        <w:t xml:space="preserve"> </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z w:val="22"/>
          <w:szCs w:val="22"/>
        </w:rPr>
        <w:t>on</w:t>
      </w:r>
      <w:r w:rsidRPr="00520D37">
        <w:rPr>
          <w:rFonts w:ascii="Century Gothic" w:eastAsia="Century Gothic" w:hAnsi="Century Gothic" w:cs="Century Gothic"/>
          <w:spacing w:val="8"/>
          <w:sz w:val="22"/>
          <w:szCs w:val="22"/>
        </w:rPr>
        <w:t xml:space="preserve"> </w:t>
      </w:r>
      <w:r w:rsidRPr="00520D37">
        <w:rPr>
          <w:rFonts w:ascii="Century Gothic" w:eastAsia="Century Gothic" w:hAnsi="Century Gothic" w:cs="Century Gothic"/>
          <w:spacing w:val="-1"/>
          <w:sz w:val="22"/>
          <w:szCs w:val="22"/>
        </w:rPr>
        <w:t>D</w:t>
      </w:r>
      <w:r w:rsidRPr="00520D37">
        <w:rPr>
          <w:rFonts w:ascii="Century Gothic" w:eastAsia="Century Gothic" w:hAnsi="Century Gothic" w:cs="Century Gothic"/>
          <w:spacing w:val="-3"/>
          <w:sz w:val="22"/>
          <w:szCs w:val="22"/>
        </w:rPr>
        <w:t>N</w:t>
      </w:r>
      <w:r w:rsidRPr="00520D37">
        <w:rPr>
          <w:rFonts w:ascii="Century Gothic" w:eastAsia="Century Gothic" w:hAnsi="Century Gothic" w:cs="Century Gothic"/>
          <w:spacing w:val="5"/>
          <w:sz w:val="22"/>
          <w:szCs w:val="22"/>
        </w:rPr>
        <w:t>I</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6"/>
          <w:sz w:val="22"/>
          <w:szCs w:val="22"/>
        </w:rPr>
        <w:t>N</w:t>
      </w:r>
      <w:r w:rsidRPr="00520D37">
        <w:rPr>
          <w:rFonts w:ascii="Century Gothic" w:eastAsia="Century Gothic" w:hAnsi="Century Gothic" w:cs="Century Gothic"/>
          <w:spacing w:val="5"/>
          <w:sz w:val="22"/>
          <w:szCs w:val="22"/>
        </w:rPr>
        <w:t>I</w:t>
      </w:r>
      <w:r w:rsidRPr="00520D37">
        <w:rPr>
          <w:rFonts w:ascii="Century Gothic" w:eastAsia="Century Gothic" w:hAnsi="Century Gothic" w:cs="Century Gothic"/>
          <w:sz w:val="22"/>
          <w:szCs w:val="22"/>
        </w:rPr>
        <w:t>E</w:t>
      </w:r>
      <w:r w:rsidRPr="00520D37">
        <w:rPr>
          <w:rFonts w:ascii="Century Gothic" w:eastAsia="Century Gothic" w:hAnsi="Century Gothic" w:cs="Century Gothic"/>
          <w:spacing w:val="5"/>
          <w:sz w:val="22"/>
          <w:szCs w:val="22"/>
        </w:rPr>
        <w:t xml:space="preserve"> </w:t>
      </w:r>
      <w:r w:rsidRPr="00520D37">
        <w:rPr>
          <w:rFonts w:ascii="Century Gothic" w:eastAsia="Century Gothic" w:hAnsi="Century Gothic" w:cs="Century Gothic"/>
          <w:sz w:val="22"/>
          <w:szCs w:val="22"/>
        </w:rPr>
        <w:t>…</w:t>
      </w:r>
      <w:r w:rsidR="00E41C0C">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4"/>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8"/>
          <w:sz w:val="22"/>
          <w:szCs w:val="22"/>
        </w:rPr>
        <w:t xml:space="preserve"> </w:t>
      </w:r>
      <w:r w:rsidRPr="00520D37">
        <w:rPr>
          <w:rFonts w:ascii="Century Gothic" w:eastAsia="Century Gothic" w:hAnsi="Century Gothic" w:cs="Century Gothic"/>
          <w:sz w:val="22"/>
          <w:szCs w:val="22"/>
        </w:rPr>
        <w:t>en</w:t>
      </w:r>
      <w:r w:rsidRPr="00520D37">
        <w:rPr>
          <w:rFonts w:ascii="Century Gothic" w:eastAsia="Century Gothic" w:hAnsi="Century Gothic" w:cs="Century Gothic"/>
          <w:spacing w:val="9"/>
          <w:sz w:val="22"/>
          <w:szCs w:val="22"/>
        </w:rPr>
        <w:t xml:space="preserve"> </w:t>
      </w:r>
      <w:r w:rsidRPr="00520D37">
        <w:rPr>
          <w:rFonts w:ascii="Century Gothic" w:eastAsia="Century Gothic" w:hAnsi="Century Gothic" w:cs="Century Gothic"/>
          <w:sz w:val="22"/>
          <w:szCs w:val="22"/>
        </w:rPr>
        <w:t>n</w:t>
      </w:r>
      <w:r w:rsidRPr="00520D37">
        <w:rPr>
          <w:rFonts w:ascii="Century Gothic" w:eastAsia="Century Gothic" w:hAnsi="Century Gothic" w:cs="Century Gothic"/>
          <w:spacing w:val="-1"/>
          <w:sz w:val="22"/>
          <w:szCs w:val="22"/>
        </w:rPr>
        <w:t>om</w:t>
      </w:r>
      <w:r w:rsidRPr="00520D37">
        <w:rPr>
          <w:rFonts w:ascii="Century Gothic" w:eastAsia="Century Gothic" w:hAnsi="Century Gothic" w:cs="Century Gothic"/>
          <w:sz w:val="22"/>
          <w:szCs w:val="22"/>
        </w:rPr>
        <w:t>b</w:t>
      </w:r>
      <w:r w:rsidRPr="00520D37">
        <w:rPr>
          <w:rFonts w:ascii="Century Gothic" w:eastAsia="Century Gothic" w:hAnsi="Century Gothic" w:cs="Century Gothic"/>
          <w:spacing w:val="1"/>
          <w:sz w:val="22"/>
          <w:szCs w:val="22"/>
        </w:rPr>
        <w:t>r</w:t>
      </w:r>
      <w:r w:rsidRPr="00520D37">
        <w:rPr>
          <w:rFonts w:ascii="Century Gothic" w:eastAsia="Century Gothic" w:hAnsi="Century Gothic" w:cs="Century Gothic"/>
          <w:sz w:val="22"/>
          <w:szCs w:val="22"/>
        </w:rPr>
        <w:t>e</w:t>
      </w:r>
      <w:r w:rsidRPr="00520D37">
        <w:rPr>
          <w:rFonts w:ascii="Century Gothic" w:eastAsia="Century Gothic" w:hAnsi="Century Gothic" w:cs="Century Gothic"/>
          <w:spacing w:val="9"/>
          <w:sz w:val="22"/>
          <w:szCs w:val="22"/>
        </w:rPr>
        <w:t xml:space="preserve"> </w:t>
      </w:r>
      <w:r w:rsidRPr="00520D37">
        <w:rPr>
          <w:rFonts w:ascii="Century Gothic" w:eastAsia="Century Gothic" w:hAnsi="Century Gothic" w:cs="Century Gothic"/>
          <w:spacing w:val="-2"/>
          <w:sz w:val="22"/>
          <w:szCs w:val="22"/>
        </w:rPr>
        <w:t>p</w:t>
      </w:r>
      <w:r w:rsidRPr="00520D37">
        <w:rPr>
          <w:rFonts w:ascii="Century Gothic" w:eastAsia="Century Gothic" w:hAnsi="Century Gothic" w:cs="Century Gothic"/>
          <w:sz w:val="22"/>
          <w:szCs w:val="22"/>
        </w:rPr>
        <w:t>ro</w:t>
      </w:r>
      <w:r w:rsidRPr="00520D37">
        <w:rPr>
          <w:rFonts w:ascii="Century Gothic" w:eastAsia="Century Gothic" w:hAnsi="Century Gothic" w:cs="Century Gothic"/>
          <w:spacing w:val="-2"/>
          <w:sz w:val="22"/>
          <w:szCs w:val="22"/>
        </w:rPr>
        <w:t>p</w:t>
      </w:r>
      <w:r w:rsidRPr="00520D37">
        <w:rPr>
          <w:rFonts w:ascii="Century Gothic" w:eastAsia="Century Gothic" w:hAnsi="Century Gothic" w:cs="Century Gothic"/>
          <w:spacing w:val="1"/>
          <w:sz w:val="22"/>
          <w:szCs w:val="22"/>
        </w:rPr>
        <w:t>i</w:t>
      </w:r>
      <w:r w:rsidRPr="00520D37">
        <w:rPr>
          <w:rFonts w:ascii="Century Gothic" w:eastAsia="Century Gothic" w:hAnsi="Century Gothic" w:cs="Century Gothic"/>
          <w:sz w:val="22"/>
          <w:szCs w:val="22"/>
        </w:rPr>
        <w:t>o</w:t>
      </w:r>
      <w:r w:rsidRPr="00520D37">
        <w:rPr>
          <w:rFonts w:ascii="Century Gothic" w:eastAsia="Century Gothic" w:hAnsi="Century Gothic" w:cs="Century Gothic"/>
          <w:spacing w:val="8"/>
          <w:sz w:val="22"/>
          <w:szCs w:val="22"/>
        </w:rPr>
        <w:t xml:space="preserve"> </w:t>
      </w:r>
      <w:r w:rsidRPr="00520D37">
        <w:rPr>
          <w:rFonts w:ascii="Century Gothic" w:eastAsia="Century Gothic" w:hAnsi="Century Gothic" w:cs="Century Gothic"/>
          <w:sz w:val="22"/>
          <w:szCs w:val="22"/>
        </w:rPr>
        <w:t>o en</w:t>
      </w:r>
      <w:r w:rsidRPr="00520D37">
        <w:rPr>
          <w:rFonts w:ascii="Century Gothic" w:eastAsia="Century Gothic" w:hAnsi="Century Gothic" w:cs="Century Gothic"/>
          <w:spacing w:val="47"/>
          <w:sz w:val="22"/>
          <w:szCs w:val="22"/>
        </w:rPr>
        <w:t xml:space="preserve"> </w:t>
      </w:r>
      <w:r w:rsidRPr="00520D37">
        <w:rPr>
          <w:rFonts w:ascii="Century Gothic" w:eastAsia="Century Gothic" w:hAnsi="Century Gothic" w:cs="Century Gothic"/>
          <w:sz w:val="22"/>
          <w:szCs w:val="22"/>
        </w:rPr>
        <w:t>r</w:t>
      </w:r>
      <w:r w:rsidRPr="00520D37">
        <w:rPr>
          <w:rFonts w:ascii="Century Gothic" w:eastAsia="Century Gothic" w:hAnsi="Century Gothic" w:cs="Century Gothic"/>
          <w:spacing w:val="-2"/>
          <w:sz w:val="22"/>
          <w:szCs w:val="22"/>
        </w:rPr>
        <w:t>e</w:t>
      </w:r>
      <w:r w:rsidRPr="00520D37">
        <w:rPr>
          <w:rFonts w:ascii="Century Gothic" w:eastAsia="Century Gothic" w:hAnsi="Century Gothic" w:cs="Century Gothic"/>
          <w:sz w:val="22"/>
          <w:szCs w:val="22"/>
        </w:rPr>
        <w:t>p</w:t>
      </w:r>
      <w:r w:rsidRPr="00520D37">
        <w:rPr>
          <w:rFonts w:ascii="Century Gothic" w:eastAsia="Century Gothic" w:hAnsi="Century Gothic" w:cs="Century Gothic"/>
          <w:spacing w:val="-1"/>
          <w:sz w:val="22"/>
          <w:szCs w:val="22"/>
        </w:rPr>
        <w:t>r</w:t>
      </w:r>
      <w:r w:rsidRPr="00520D37">
        <w:rPr>
          <w:rFonts w:ascii="Century Gothic" w:eastAsia="Century Gothic" w:hAnsi="Century Gothic" w:cs="Century Gothic"/>
          <w:sz w:val="22"/>
          <w:szCs w:val="22"/>
        </w:rPr>
        <w:t>e</w:t>
      </w:r>
      <w:r w:rsidRPr="00520D37">
        <w:rPr>
          <w:rFonts w:ascii="Century Gothic" w:eastAsia="Century Gothic" w:hAnsi="Century Gothic" w:cs="Century Gothic"/>
          <w:spacing w:val="-1"/>
          <w:sz w:val="22"/>
          <w:szCs w:val="22"/>
        </w:rPr>
        <w:t>s</w:t>
      </w:r>
      <w:r w:rsidRPr="00520D37">
        <w:rPr>
          <w:rFonts w:ascii="Century Gothic" w:eastAsia="Century Gothic" w:hAnsi="Century Gothic" w:cs="Century Gothic"/>
          <w:sz w:val="22"/>
          <w:szCs w:val="22"/>
        </w:rPr>
        <w:t>ent</w:t>
      </w:r>
      <w:r w:rsidRPr="00520D37">
        <w:rPr>
          <w:rFonts w:ascii="Century Gothic" w:eastAsia="Century Gothic" w:hAnsi="Century Gothic" w:cs="Century Gothic"/>
          <w:spacing w:val="-2"/>
          <w:sz w:val="22"/>
          <w:szCs w:val="22"/>
        </w:rPr>
        <w:t>a</w:t>
      </w:r>
      <w:r w:rsidRPr="00520D37">
        <w:rPr>
          <w:rFonts w:ascii="Century Gothic" w:eastAsia="Century Gothic" w:hAnsi="Century Gothic" w:cs="Century Gothic"/>
          <w:spacing w:val="1"/>
          <w:sz w:val="22"/>
          <w:szCs w:val="22"/>
        </w:rPr>
        <w:t>ci</w:t>
      </w:r>
      <w:r w:rsidRPr="00520D37">
        <w:rPr>
          <w:rFonts w:ascii="Century Gothic" w:eastAsia="Century Gothic" w:hAnsi="Century Gothic" w:cs="Century Gothic"/>
          <w:sz w:val="22"/>
          <w:szCs w:val="22"/>
        </w:rPr>
        <w:t>ón</w:t>
      </w:r>
      <w:r w:rsidRPr="00520D37">
        <w:rPr>
          <w:rFonts w:ascii="Century Gothic" w:eastAsia="Century Gothic" w:hAnsi="Century Gothic" w:cs="Century Gothic"/>
          <w:spacing w:val="45"/>
          <w:sz w:val="22"/>
          <w:szCs w:val="22"/>
        </w:rPr>
        <w:t xml:space="preserve"> </w:t>
      </w:r>
      <w:r w:rsidRPr="00520D37">
        <w:rPr>
          <w:rFonts w:ascii="Century Gothic" w:eastAsia="Century Gothic" w:hAnsi="Century Gothic" w:cs="Century Gothic"/>
          <w:sz w:val="22"/>
          <w:szCs w:val="22"/>
        </w:rPr>
        <w:t>de</w:t>
      </w:r>
      <w:r w:rsidRPr="00520D37">
        <w:rPr>
          <w:rFonts w:ascii="Century Gothic" w:eastAsia="Century Gothic" w:hAnsi="Century Gothic" w:cs="Century Gothic"/>
          <w:spacing w:val="45"/>
          <w:sz w:val="22"/>
          <w:szCs w:val="22"/>
        </w:rPr>
        <w:t xml:space="preserve"> </w:t>
      </w:r>
      <w:r w:rsidRPr="00520D37">
        <w:rPr>
          <w:rFonts w:ascii="Century Gothic" w:eastAsia="Century Gothic" w:hAnsi="Century Gothic" w:cs="Century Gothic"/>
          <w:spacing w:val="1"/>
          <w:sz w:val="22"/>
          <w:szCs w:val="22"/>
        </w:rPr>
        <w:t>l</w:t>
      </w:r>
      <w:r w:rsidRPr="00520D37">
        <w:rPr>
          <w:rFonts w:ascii="Century Gothic" w:eastAsia="Century Gothic" w:hAnsi="Century Gothic" w:cs="Century Gothic"/>
          <w:sz w:val="22"/>
          <w:szCs w:val="22"/>
        </w:rPr>
        <w:t>a</w:t>
      </w:r>
      <w:r w:rsidRPr="00520D37">
        <w:rPr>
          <w:rFonts w:ascii="Century Gothic" w:eastAsia="Century Gothic" w:hAnsi="Century Gothic" w:cs="Century Gothic"/>
          <w:spacing w:val="47"/>
          <w:sz w:val="22"/>
          <w:szCs w:val="22"/>
        </w:rPr>
        <w:t xml:space="preserve"> </w:t>
      </w:r>
      <w:r w:rsidRPr="00520D37">
        <w:rPr>
          <w:rFonts w:ascii="Century Gothic" w:eastAsia="Century Gothic" w:hAnsi="Century Gothic" w:cs="Century Gothic"/>
          <w:spacing w:val="-2"/>
          <w:sz w:val="22"/>
          <w:szCs w:val="22"/>
        </w:rPr>
        <w:t>e</w:t>
      </w:r>
      <w:r w:rsidRPr="00520D37">
        <w:rPr>
          <w:rFonts w:ascii="Century Gothic" w:eastAsia="Century Gothic" w:hAnsi="Century Gothic" w:cs="Century Gothic"/>
          <w:spacing w:val="-1"/>
          <w:sz w:val="22"/>
          <w:szCs w:val="22"/>
        </w:rPr>
        <w:t>m</w:t>
      </w:r>
      <w:r w:rsidRPr="00520D37">
        <w:rPr>
          <w:rFonts w:ascii="Century Gothic" w:eastAsia="Century Gothic" w:hAnsi="Century Gothic" w:cs="Century Gothic"/>
          <w:sz w:val="22"/>
          <w:szCs w:val="22"/>
        </w:rPr>
        <w:t>p</w:t>
      </w:r>
      <w:r w:rsidRPr="00520D37">
        <w:rPr>
          <w:rFonts w:ascii="Century Gothic" w:eastAsia="Century Gothic" w:hAnsi="Century Gothic" w:cs="Century Gothic"/>
          <w:spacing w:val="-1"/>
          <w:sz w:val="22"/>
          <w:szCs w:val="22"/>
        </w:rPr>
        <w:t>r</w:t>
      </w:r>
      <w:r w:rsidRPr="00520D37">
        <w:rPr>
          <w:rFonts w:ascii="Century Gothic" w:eastAsia="Century Gothic" w:hAnsi="Century Gothic" w:cs="Century Gothic"/>
          <w:sz w:val="22"/>
          <w:szCs w:val="22"/>
        </w:rPr>
        <w:t>e</w:t>
      </w:r>
      <w:r w:rsidRPr="00520D37">
        <w:rPr>
          <w:rFonts w:ascii="Century Gothic" w:eastAsia="Century Gothic" w:hAnsi="Century Gothic" w:cs="Century Gothic"/>
          <w:spacing w:val="-1"/>
          <w:sz w:val="22"/>
          <w:szCs w:val="22"/>
        </w:rPr>
        <w:t>s</w:t>
      </w:r>
      <w:r w:rsidRPr="00520D37">
        <w:rPr>
          <w:rFonts w:ascii="Century Gothic" w:eastAsia="Century Gothic" w:hAnsi="Century Gothic" w:cs="Century Gothic"/>
          <w:sz w:val="22"/>
          <w:szCs w:val="22"/>
        </w:rPr>
        <w:t>a</w:t>
      </w:r>
      <w:r w:rsidRPr="00520D37">
        <w:rPr>
          <w:rFonts w:ascii="Century Gothic" w:eastAsia="Century Gothic" w:hAnsi="Century Gothic" w:cs="Century Gothic"/>
          <w:spacing w:val="45"/>
          <w:sz w:val="22"/>
          <w:szCs w:val="22"/>
        </w:rPr>
        <w:t xml:space="preserve"> </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proofErr w:type="gramStart"/>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1"/>
          <w:sz w:val="22"/>
          <w:szCs w:val="22"/>
        </w:rPr>
        <w:t>.</w:t>
      </w:r>
      <w:proofErr w:type="gramEnd"/>
      <w:r w:rsidRPr="00520D37">
        <w:rPr>
          <w:rFonts w:ascii="Century Gothic" w:eastAsia="Century Gothic" w:hAnsi="Century Gothic" w:cs="Century Gothic"/>
          <w:spacing w:val="-4"/>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00E41C0C">
        <w:rPr>
          <w:rFonts w:ascii="Century Gothic" w:eastAsia="Century Gothic" w:hAnsi="Century Gothic" w:cs="Century Gothic"/>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46"/>
          <w:sz w:val="22"/>
          <w:szCs w:val="22"/>
        </w:rPr>
        <w:t xml:space="preserve"> </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z w:val="22"/>
          <w:szCs w:val="22"/>
        </w:rPr>
        <w:t>on</w:t>
      </w:r>
      <w:r w:rsidRPr="00520D37">
        <w:rPr>
          <w:rFonts w:ascii="Century Gothic" w:eastAsia="Century Gothic" w:hAnsi="Century Gothic" w:cs="Century Gothic"/>
          <w:spacing w:val="44"/>
          <w:sz w:val="22"/>
          <w:szCs w:val="22"/>
        </w:rPr>
        <w:t xml:space="preserve"> </w:t>
      </w:r>
      <w:r w:rsidRPr="00520D37">
        <w:rPr>
          <w:rFonts w:ascii="Century Gothic" w:eastAsia="Century Gothic" w:hAnsi="Century Gothic" w:cs="Century Gothic"/>
          <w:spacing w:val="-3"/>
          <w:sz w:val="22"/>
          <w:szCs w:val="22"/>
        </w:rPr>
        <w:t>N</w:t>
      </w:r>
      <w:r w:rsidRPr="00520D37">
        <w:rPr>
          <w:rFonts w:ascii="Century Gothic" w:eastAsia="Century Gothic" w:hAnsi="Century Gothic" w:cs="Century Gothic"/>
          <w:spacing w:val="3"/>
          <w:sz w:val="22"/>
          <w:szCs w:val="22"/>
        </w:rPr>
        <w:t>I</w:t>
      </w:r>
      <w:r w:rsidRPr="00520D37">
        <w:rPr>
          <w:rFonts w:ascii="Century Gothic" w:eastAsia="Century Gothic" w:hAnsi="Century Gothic" w:cs="Century Gothic"/>
          <w:sz w:val="22"/>
          <w:szCs w:val="22"/>
        </w:rPr>
        <w:t>F</w:t>
      </w:r>
      <w:r w:rsidRPr="00520D37">
        <w:rPr>
          <w:rFonts w:ascii="Century Gothic" w:eastAsia="Century Gothic" w:hAnsi="Century Gothic" w:cs="Century Gothic"/>
          <w:spacing w:val="45"/>
          <w:sz w:val="22"/>
          <w:szCs w:val="22"/>
        </w:rPr>
        <w:t xml:space="preserve"> </w:t>
      </w:r>
      <w:r w:rsidRPr="00520D37">
        <w:rPr>
          <w:rFonts w:ascii="Century Gothic" w:eastAsia="Century Gothic" w:hAnsi="Century Gothic" w:cs="Century Gothic"/>
          <w:sz w:val="22"/>
          <w:szCs w:val="22"/>
        </w:rPr>
        <w:t>nº ………</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4"/>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4"/>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17"/>
          <w:sz w:val="22"/>
          <w:szCs w:val="22"/>
        </w:rPr>
        <w:t xml:space="preserve"> </w:t>
      </w:r>
      <w:r w:rsidRPr="00520D37">
        <w:rPr>
          <w:rFonts w:ascii="Century Gothic" w:eastAsia="Century Gothic" w:hAnsi="Century Gothic" w:cs="Century Gothic"/>
          <w:sz w:val="22"/>
          <w:szCs w:val="22"/>
        </w:rPr>
        <w:t>en</w:t>
      </w:r>
      <w:r w:rsidRPr="00520D37">
        <w:rPr>
          <w:rFonts w:ascii="Century Gothic" w:eastAsia="Century Gothic" w:hAnsi="Century Gothic" w:cs="Century Gothic"/>
          <w:spacing w:val="18"/>
          <w:sz w:val="22"/>
          <w:szCs w:val="22"/>
        </w:rPr>
        <w:t xml:space="preserve"> </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pacing w:val="-2"/>
          <w:sz w:val="22"/>
          <w:szCs w:val="22"/>
        </w:rPr>
        <w:t>a</w:t>
      </w:r>
      <w:r w:rsidRPr="00520D37">
        <w:rPr>
          <w:rFonts w:ascii="Century Gothic" w:eastAsia="Century Gothic" w:hAnsi="Century Gothic" w:cs="Century Gothic"/>
          <w:spacing w:val="1"/>
          <w:sz w:val="22"/>
          <w:szCs w:val="22"/>
        </w:rPr>
        <w:t>li</w:t>
      </w:r>
      <w:r w:rsidRPr="00520D37">
        <w:rPr>
          <w:rFonts w:ascii="Century Gothic" w:eastAsia="Century Gothic" w:hAnsi="Century Gothic" w:cs="Century Gothic"/>
          <w:spacing w:val="-2"/>
          <w:sz w:val="22"/>
          <w:szCs w:val="22"/>
        </w:rPr>
        <w:t>d</w:t>
      </w:r>
      <w:r w:rsidRPr="00520D37">
        <w:rPr>
          <w:rFonts w:ascii="Century Gothic" w:eastAsia="Century Gothic" w:hAnsi="Century Gothic" w:cs="Century Gothic"/>
          <w:sz w:val="22"/>
          <w:szCs w:val="22"/>
        </w:rPr>
        <w:t>ad</w:t>
      </w:r>
      <w:r w:rsidRPr="00520D37">
        <w:rPr>
          <w:rFonts w:ascii="Century Gothic" w:eastAsia="Century Gothic" w:hAnsi="Century Gothic" w:cs="Century Gothic"/>
          <w:spacing w:val="18"/>
          <w:sz w:val="22"/>
          <w:szCs w:val="22"/>
        </w:rPr>
        <w:t xml:space="preserve"> </w:t>
      </w:r>
      <w:r w:rsidRPr="00520D37">
        <w:rPr>
          <w:rFonts w:ascii="Century Gothic" w:eastAsia="Century Gothic" w:hAnsi="Century Gothic" w:cs="Century Gothic"/>
          <w:sz w:val="22"/>
          <w:szCs w:val="22"/>
        </w:rPr>
        <w:t>de</w:t>
      </w:r>
      <w:r w:rsidRPr="00520D37">
        <w:rPr>
          <w:rFonts w:ascii="Century Gothic" w:eastAsia="Century Gothic" w:hAnsi="Century Gothic" w:cs="Century Gothic"/>
          <w:spacing w:val="19"/>
          <w:sz w:val="22"/>
          <w:szCs w:val="22"/>
        </w:rPr>
        <w:t xml:space="preserve"> </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00E41C0C">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1"/>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2"/>
          <w:sz w:val="22"/>
          <w:szCs w:val="22"/>
        </w:rPr>
        <w:t>…</w:t>
      </w:r>
      <w:r w:rsidRPr="00520D37">
        <w:rPr>
          <w:rFonts w:ascii="Century Gothic" w:eastAsia="Century Gothic" w:hAnsi="Century Gothic" w:cs="Century Gothic"/>
          <w:sz w:val="22"/>
          <w:szCs w:val="22"/>
        </w:rPr>
        <w:t>,</w:t>
      </w:r>
      <w:r w:rsidRPr="00520D37">
        <w:rPr>
          <w:rFonts w:ascii="Century Gothic" w:eastAsia="Century Gothic" w:hAnsi="Century Gothic" w:cs="Century Gothic"/>
          <w:spacing w:val="17"/>
          <w:sz w:val="22"/>
          <w:szCs w:val="22"/>
        </w:rPr>
        <w:t xml:space="preserve"> </w:t>
      </w:r>
      <w:r w:rsidRPr="00520D37">
        <w:rPr>
          <w:rFonts w:ascii="Century Gothic" w:eastAsia="Century Gothic" w:hAnsi="Century Gothic" w:cs="Century Gothic"/>
          <w:spacing w:val="-2"/>
          <w:sz w:val="22"/>
          <w:szCs w:val="22"/>
        </w:rPr>
        <w:t>e</w:t>
      </w:r>
      <w:r w:rsidRPr="00520D37">
        <w:rPr>
          <w:rFonts w:ascii="Century Gothic" w:eastAsia="Century Gothic" w:hAnsi="Century Gothic" w:cs="Century Gothic"/>
          <w:sz w:val="22"/>
          <w:szCs w:val="22"/>
        </w:rPr>
        <w:t>n</w:t>
      </w:r>
      <w:r w:rsidRPr="00520D37">
        <w:rPr>
          <w:rFonts w:ascii="Century Gothic" w:eastAsia="Century Gothic" w:hAnsi="Century Gothic" w:cs="Century Gothic"/>
          <w:spacing w:val="18"/>
          <w:sz w:val="22"/>
          <w:szCs w:val="22"/>
        </w:rPr>
        <w:t xml:space="preserve"> </w:t>
      </w:r>
      <w:r w:rsidRPr="00520D37">
        <w:rPr>
          <w:rFonts w:ascii="Century Gothic" w:eastAsia="Century Gothic" w:hAnsi="Century Gothic" w:cs="Century Gothic"/>
          <w:sz w:val="22"/>
          <w:szCs w:val="22"/>
        </w:rPr>
        <w:t>re</w:t>
      </w:r>
      <w:r w:rsidRPr="00520D37">
        <w:rPr>
          <w:rFonts w:ascii="Century Gothic" w:eastAsia="Century Gothic" w:hAnsi="Century Gothic" w:cs="Century Gothic"/>
          <w:spacing w:val="2"/>
          <w:sz w:val="22"/>
          <w:szCs w:val="22"/>
        </w:rPr>
        <w:t>l</w:t>
      </w:r>
      <w:r w:rsidRPr="00520D37">
        <w:rPr>
          <w:rFonts w:ascii="Century Gothic" w:eastAsia="Century Gothic" w:hAnsi="Century Gothic" w:cs="Century Gothic"/>
          <w:spacing w:val="-2"/>
          <w:sz w:val="22"/>
          <w:szCs w:val="22"/>
        </w:rPr>
        <w:t>a</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pacing w:val="1"/>
          <w:sz w:val="22"/>
          <w:szCs w:val="22"/>
        </w:rPr>
        <w:t>i</w:t>
      </w:r>
      <w:r w:rsidRPr="00520D37">
        <w:rPr>
          <w:rFonts w:ascii="Century Gothic" w:eastAsia="Century Gothic" w:hAnsi="Century Gothic" w:cs="Century Gothic"/>
          <w:sz w:val="22"/>
          <w:szCs w:val="22"/>
        </w:rPr>
        <w:t>ón</w:t>
      </w:r>
      <w:r w:rsidRPr="00520D37">
        <w:rPr>
          <w:rFonts w:ascii="Century Gothic" w:eastAsia="Century Gothic" w:hAnsi="Century Gothic" w:cs="Century Gothic"/>
          <w:spacing w:val="17"/>
          <w:sz w:val="22"/>
          <w:szCs w:val="22"/>
        </w:rPr>
        <w:t xml:space="preserve"> </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z w:val="22"/>
          <w:szCs w:val="22"/>
        </w:rPr>
        <w:t>on</w:t>
      </w:r>
      <w:r w:rsidRPr="00520D37">
        <w:rPr>
          <w:rFonts w:ascii="Century Gothic" w:eastAsia="Century Gothic" w:hAnsi="Century Gothic" w:cs="Century Gothic"/>
          <w:spacing w:val="17"/>
          <w:sz w:val="22"/>
          <w:szCs w:val="22"/>
        </w:rPr>
        <w:t xml:space="preserve"> </w:t>
      </w:r>
      <w:r w:rsidRPr="00520D37">
        <w:rPr>
          <w:rFonts w:ascii="Century Gothic" w:eastAsia="Century Gothic" w:hAnsi="Century Gothic" w:cs="Century Gothic"/>
          <w:sz w:val="22"/>
          <w:szCs w:val="22"/>
        </w:rPr>
        <w:t xml:space="preserve">el </w:t>
      </w:r>
      <w:r w:rsidRPr="00520D37">
        <w:rPr>
          <w:rFonts w:ascii="Century Gothic" w:eastAsia="Century Gothic" w:hAnsi="Century Gothic" w:cs="Century Gothic"/>
          <w:spacing w:val="1"/>
          <w:sz w:val="22"/>
          <w:szCs w:val="22"/>
        </w:rPr>
        <w:t>c</w:t>
      </w:r>
      <w:r w:rsidRPr="00520D37">
        <w:rPr>
          <w:rFonts w:ascii="Century Gothic" w:eastAsia="Century Gothic" w:hAnsi="Century Gothic" w:cs="Century Gothic"/>
          <w:sz w:val="22"/>
          <w:szCs w:val="22"/>
        </w:rPr>
        <w:t>o</w:t>
      </w:r>
      <w:r w:rsidRPr="00520D37">
        <w:rPr>
          <w:rFonts w:ascii="Century Gothic" w:eastAsia="Century Gothic" w:hAnsi="Century Gothic" w:cs="Century Gothic"/>
          <w:spacing w:val="-1"/>
          <w:sz w:val="22"/>
          <w:szCs w:val="22"/>
        </w:rPr>
        <w:t>n</w:t>
      </w:r>
      <w:r w:rsidRPr="00520D37">
        <w:rPr>
          <w:rFonts w:ascii="Century Gothic" w:eastAsia="Century Gothic" w:hAnsi="Century Gothic" w:cs="Century Gothic"/>
          <w:sz w:val="22"/>
          <w:szCs w:val="22"/>
        </w:rPr>
        <w:t>trato</w:t>
      </w:r>
      <w:r w:rsidRPr="00520D37">
        <w:rPr>
          <w:rFonts w:ascii="Century Gothic" w:eastAsia="Century Gothic" w:hAnsi="Century Gothic" w:cs="Century Gothic"/>
          <w:spacing w:val="-2"/>
          <w:sz w:val="22"/>
          <w:szCs w:val="22"/>
        </w:rPr>
        <w:t xml:space="preserve"> d</w:t>
      </w:r>
      <w:r w:rsidRPr="00520D37">
        <w:rPr>
          <w:rFonts w:ascii="Century Gothic" w:eastAsia="Century Gothic" w:hAnsi="Century Gothic" w:cs="Century Gothic"/>
          <w:sz w:val="22"/>
          <w:szCs w:val="22"/>
        </w:rPr>
        <w:t>e</w:t>
      </w:r>
      <w:r w:rsidR="00D73B29" w:rsidRPr="00520D37">
        <w:rPr>
          <w:rFonts w:ascii="Century Gothic" w:eastAsia="Century Gothic" w:hAnsi="Century Gothic" w:cs="Century Gothic"/>
          <w:sz w:val="22"/>
          <w:szCs w:val="22"/>
        </w:rPr>
        <w:t xml:space="preserve"> servicios para la</w:t>
      </w:r>
      <w:r w:rsidRPr="00520D37">
        <w:rPr>
          <w:rFonts w:ascii="Century Gothic" w:eastAsia="Century Gothic" w:hAnsi="Century Gothic" w:cs="Century Gothic"/>
          <w:sz w:val="22"/>
          <w:szCs w:val="22"/>
        </w:rPr>
        <w:t xml:space="preserve"> </w:t>
      </w:r>
      <w:r w:rsidR="008C07E9" w:rsidRPr="00520D37">
        <w:rPr>
          <w:rFonts w:ascii="Century Gothic" w:eastAsia="Century Gothic" w:hAnsi="Century Gothic" w:cs="Century Gothic"/>
          <w:b/>
          <w:bCs/>
          <w:spacing w:val="-2"/>
          <w:sz w:val="22"/>
          <w:szCs w:val="22"/>
        </w:rPr>
        <w:t>“</w:t>
      </w:r>
      <w:r w:rsidR="00982305" w:rsidRPr="00520D37">
        <w:rPr>
          <w:rFonts w:ascii="Century Gothic" w:eastAsia="Century Gothic" w:hAnsi="Century Gothic" w:cs="Century Gothic"/>
          <w:b/>
          <w:bCs/>
          <w:spacing w:val="-2"/>
          <w:sz w:val="22"/>
          <w:szCs w:val="22"/>
        </w:rPr>
        <w:t xml:space="preserve">Redacción de Proyecto y Dirección de obra y Dirección de Ejecución de obra de Proyecto de Rehabilitación y Ampliación del Pabellón de </w:t>
      </w:r>
      <w:r w:rsidR="006D00F1" w:rsidRPr="00520D37">
        <w:rPr>
          <w:rFonts w:ascii="Century Gothic" w:eastAsia="Century Gothic" w:hAnsi="Century Gothic" w:cs="Century Gothic"/>
          <w:b/>
          <w:bCs/>
          <w:spacing w:val="-2"/>
          <w:sz w:val="22"/>
          <w:szCs w:val="22"/>
        </w:rPr>
        <w:t xml:space="preserve">Damas en c/ Doctor Castelo nº </w:t>
      </w:r>
      <w:r w:rsidR="00982305" w:rsidRPr="00520D37">
        <w:rPr>
          <w:rFonts w:ascii="Century Gothic" w:eastAsia="Century Gothic" w:hAnsi="Century Gothic" w:cs="Century Gothic"/>
          <w:b/>
          <w:bCs/>
          <w:spacing w:val="-2"/>
          <w:sz w:val="22"/>
          <w:szCs w:val="22"/>
        </w:rPr>
        <w:t xml:space="preserve"> c/v c/ Doctor </w:t>
      </w:r>
      <w:proofErr w:type="spellStart"/>
      <w:r w:rsidR="00982305" w:rsidRPr="00520D37">
        <w:rPr>
          <w:rFonts w:ascii="Century Gothic" w:eastAsia="Century Gothic" w:hAnsi="Century Gothic" w:cs="Century Gothic"/>
          <w:b/>
          <w:bCs/>
          <w:spacing w:val="-2"/>
          <w:sz w:val="22"/>
          <w:szCs w:val="22"/>
        </w:rPr>
        <w:t>Esquerdo</w:t>
      </w:r>
      <w:proofErr w:type="spellEnd"/>
      <w:r w:rsidR="00982305" w:rsidRPr="00520D37">
        <w:rPr>
          <w:rFonts w:ascii="Century Gothic" w:eastAsia="Century Gothic" w:hAnsi="Century Gothic" w:cs="Century Gothic"/>
          <w:b/>
          <w:bCs/>
          <w:spacing w:val="-2"/>
          <w:sz w:val="22"/>
          <w:szCs w:val="22"/>
        </w:rPr>
        <w:t xml:space="preserve"> en Madrid.</w:t>
      </w:r>
      <w:r w:rsidR="00072B99" w:rsidRPr="00520D37">
        <w:rPr>
          <w:rFonts w:ascii="Century Gothic" w:eastAsia="Century Gothic" w:hAnsi="Century Gothic" w:cs="Century Gothic"/>
          <w:b/>
          <w:bCs/>
          <w:spacing w:val="-2"/>
          <w:sz w:val="22"/>
          <w:szCs w:val="22"/>
        </w:rPr>
        <w:t>”. EXPEDIENTE</w:t>
      </w:r>
      <w:r w:rsidR="00331093" w:rsidRPr="00520D37">
        <w:rPr>
          <w:rFonts w:ascii="Century Gothic" w:eastAsia="Century Gothic" w:hAnsi="Century Gothic" w:cs="Century Gothic"/>
          <w:b/>
          <w:bCs/>
          <w:spacing w:val="-2"/>
          <w:sz w:val="22"/>
          <w:szCs w:val="22"/>
        </w:rPr>
        <w:t xml:space="preserve"> </w:t>
      </w:r>
      <w:r w:rsidR="001F4E62" w:rsidRPr="00520D37">
        <w:rPr>
          <w:rFonts w:ascii="Century Gothic" w:eastAsia="Century Gothic" w:hAnsi="Century Gothic" w:cs="Century Gothic"/>
          <w:b/>
          <w:bCs/>
          <w:spacing w:val="-2"/>
          <w:sz w:val="22"/>
          <w:szCs w:val="22"/>
        </w:rPr>
        <w:t>ED-A-0032-2024-S</w:t>
      </w:r>
    </w:p>
    <w:p w14:paraId="4D612CA7" w14:textId="12334F7E" w:rsidR="0098034C" w:rsidRDefault="0098034C" w:rsidP="00736221">
      <w:pPr>
        <w:spacing w:line="276" w:lineRule="auto"/>
        <w:ind w:right="-143"/>
        <w:rPr>
          <w:rFonts w:ascii="Century Gothic" w:hAnsi="Century Gothic"/>
          <w:sz w:val="20"/>
          <w:szCs w:val="20"/>
        </w:rPr>
      </w:pPr>
    </w:p>
    <w:p w14:paraId="557D410E" w14:textId="77777777" w:rsidR="00E41C0C" w:rsidRPr="00520D37" w:rsidRDefault="00E41C0C" w:rsidP="00736221">
      <w:pPr>
        <w:spacing w:line="276" w:lineRule="auto"/>
        <w:ind w:right="-143"/>
        <w:rPr>
          <w:rFonts w:ascii="Century Gothic" w:hAnsi="Century Gothic"/>
          <w:sz w:val="20"/>
          <w:szCs w:val="20"/>
        </w:rPr>
      </w:pPr>
    </w:p>
    <w:p w14:paraId="37AEC14A" w14:textId="77777777" w:rsidR="004A0827" w:rsidRPr="00520D37" w:rsidRDefault="004A0827" w:rsidP="00736221">
      <w:pPr>
        <w:spacing w:line="276" w:lineRule="auto"/>
        <w:ind w:right="-143"/>
        <w:rPr>
          <w:rFonts w:ascii="Century Gothic" w:eastAsia="Century Gothic" w:hAnsi="Century Gothic" w:cs="Century Gothic"/>
          <w:b/>
          <w:sz w:val="22"/>
          <w:szCs w:val="22"/>
        </w:rPr>
      </w:pPr>
      <w:r w:rsidRPr="00520D37">
        <w:rPr>
          <w:rFonts w:ascii="Century Gothic" w:eastAsia="Century Gothic" w:hAnsi="Century Gothic" w:cs="Century Gothic"/>
          <w:b/>
          <w:spacing w:val="-1"/>
          <w:sz w:val="22"/>
          <w:szCs w:val="22"/>
        </w:rPr>
        <w:t>DE</w:t>
      </w:r>
      <w:r w:rsidRPr="00520D37">
        <w:rPr>
          <w:rFonts w:ascii="Century Gothic" w:eastAsia="Century Gothic" w:hAnsi="Century Gothic" w:cs="Century Gothic"/>
          <w:b/>
          <w:sz w:val="22"/>
          <w:szCs w:val="22"/>
        </w:rPr>
        <w:t>C</w:t>
      </w:r>
      <w:r w:rsidRPr="00520D37">
        <w:rPr>
          <w:rFonts w:ascii="Century Gothic" w:eastAsia="Century Gothic" w:hAnsi="Century Gothic" w:cs="Century Gothic"/>
          <w:b/>
          <w:spacing w:val="2"/>
          <w:sz w:val="22"/>
          <w:szCs w:val="22"/>
        </w:rPr>
        <w:t>L</w:t>
      </w:r>
      <w:r w:rsidRPr="00520D37">
        <w:rPr>
          <w:rFonts w:ascii="Century Gothic" w:eastAsia="Century Gothic" w:hAnsi="Century Gothic" w:cs="Century Gothic"/>
          <w:b/>
          <w:spacing w:val="-5"/>
          <w:sz w:val="22"/>
          <w:szCs w:val="22"/>
        </w:rPr>
        <w:t>A</w:t>
      </w:r>
      <w:r w:rsidRPr="00520D37">
        <w:rPr>
          <w:rFonts w:ascii="Century Gothic" w:eastAsia="Century Gothic" w:hAnsi="Century Gothic" w:cs="Century Gothic"/>
          <w:b/>
          <w:sz w:val="22"/>
          <w:szCs w:val="22"/>
        </w:rPr>
        <w:t>RO:</w:t>
      </w:r>
    </w:p>
    <w:p w14:paraId="4639F273" w14:textId="77777777" w:rsidR="004A0827" w:rsidRPr="00520D37" w:rsidRDefault="004A0827" w:rsidP="00736221">
      <w:pPr>
        <w:spacing w:line="276" w:lineRule="auto"/>
        <w:ind w:right="-143"/>
        <w:rPr>
          <w:rFonts w:ascii="Century Gothic" w:hAnsi="Century Gothic"/>
          <w:sz w:val="22"/>
          <w:szCs w:val="22"/>
        </w:rPr>
      </w:pPr>
    </w:p>
    <w:p w14:paraId="3816F2F4" w14:textId="1684E578" w:rsidR="004A0827" w:rsidRPr="00520D37" w:rsidRDefault="00F41C55" w:rsidP="00736221">
      <w:pPr>
        <w:spacing w:line="276" w:lineRule="auto"/>
        <w:ind w:right="-143"/>
        <w:rPr>
          <w:rFonts w:ascii="Century Gothic" w:eastAsia="Century Gothic" w:hAnsi="Century Gothic" w:cs="Century Gothic"/>
          <w:b/>
          <w:spacing w:val="-5"/>
          <w:sz w:val="22"/>
          <w:szCs w:val="22"/>
        </w:rPr>
      </w:pPr>
      <w:r w:rsidRPr="00520D37">
        <w:rPr>
          <w:rFonts w:ascii="Century Gothic" w:eastAsia="Century Gothic" w:hAnsi="Century Gothic" w:cs="Century Gothic"/>
          <w:sz w:val="22"/>
          <w:szCs w:val="22"/>
        </w:rPr>
        <w:t>Que,</w:t>
      </w:r>
      <w:r w:rsidR="008C07E9" w:rsidRPr="00520D37">
        <w:rPr>
          <w:rFonts w:ascii="Century Gothic" w:eastAsia="Century Gothic" w:hAnsi="Century Gothic" w:cs="Century Gothic"/>
          <w:sz w:val="22"/>
          <w:szCs w:val="22"/>
        </w:rPr>
        <w:t xml:space="preserve"> en relación a los criterios de </w:t>
      </w:r>
      <w:r w:rsidR="00D94AFA" w:rsidRPr="00520D37">
        <w:rPr>
          <w:rFonts w:ascii="Century Gothic" w:eastAsia="Century Gothic" w:hAnsi="Century Gothic" w:cs="Century Gothic"/>
          <w:sz w:val="22"/>
          <w:szCs w:val="22"/>
        </w:rPr>
        <w:t>evaluación de las ofertas por aplicación de fórmulas</w:t>
      </w:r>
      <w:r w:rsidR="008C07E9" w:rsidRPr="00520D37">
        <w:rPr>
          <w:rFonts w:ascii="Century Gothic" w:eastAsia="Century Gothic" w:hAnsi="Century Gothic" w:cs="Century Gothic"/>
          <w:sz w:val="22"/>
          <w:szCs w:val="22"/>
        </w:rPr>
        <w:t>, descritos en el apartado</w:t>
      </w:r>
      <w:r w:rsidR="004A0827" w:rsidRPr="00520D37">
        <w:rPr>
          <w:rFonts w:ascii="Century Gothic" w:eastAsia="Century Gothic" w:hAnsi="Century Gothic" w:cs="Century Gothic"/>
          <w:sz w:val="22"/>
          <w:szCs w:val="22"/>
        </w:rPr>
        <w:t xml:space="preserve"> </w:t>
      </w:r>
      <w:r w:rsidR="008C07E9" w:rsidRPr="00520D37">
        <w:rPr>
          <w:rFonts w:ascii="Century Gothic" w:eastAsia="Century Gothic" w:hAnsi="Century Gothic" w:cs="Century Gothic"/>
          <w:sz w:val="22"/>
          <w:szCs w:val="22"/>
        </w:rPr>
        <w:t>9</w:t>
      </w:r>
      <w:r w:rsidR="004A0827" w:rsidRPr="00520D37">
        <w:rPr>
          <w:rFonts w:ascii="Century Gothic" w:eastAsia="Century Gothic" w:hAnsi="Century Gothic" w:cs="Century Gothic"/>
          <w:sz w:val="22"/>
          <w:szCs w:val="22"/>
        </w:rPr>
        <w:t>.2.</w:t>
      </w:r>
      <w:r w:rsidR="008B0E2F" w:rsidRPr="00520D37">
        <w:rPr>
          <w:rFonts w:ascii="Century Gothic" w:eastAsia="Century Gothic" w:hAnsi="Century Gothic" w:cs="Century Gothic"/>
          <w:sz w:val="22"/>
          <w:szCs w:val="22"/>
        </w:rPr>
        <w:t>1.</w:t>
      </w:r>
      <w:r w:rsidR="00BC25E1" w:rsidRPr="00520D37">
        <w:rPr>
          <w:rFonts w:ascii="Century Gothic" w:eastAsia="Century Gothic" w:hAnsi="Century Gothic" w:cs="Century Gothic"/>
          <w:sz w:val="22"/>
          <w:szCs w:val="22"/>
        </w:rPr>
        <w:t xml:space="preserve"> de la cláusula 1 del presente P</w:t>
      </w:r>
      <w:r w:rsidR="004A0827" w:rsidRPr="00520D37">
        <w:rPr>
          <w:rFonts w:ascii="Century Gothic" w:eastAsia="Century Gothic" w:hAnsi="Century Gothic" w:cs="Century Gothic"/>
          <w:sz w:val="22"/>
          <w:szCs w:val="22"/>
        </w:rPr>
        <w:t xml:space="preserve">liego de Cláusula Administrativas Particulares, </w:t>
      </w:r>
      <w:r w:rsidR="000C7AD5" w:rsidRPr="00520D37">
        <w:rPr>
          <w:rFonts w:ascii="Century Gothic" w:eastAsia="Century Gothic" w:hAnsi="Century Gothic" w:cs="Century Gothic"/>
          <w:sz w:val="22"/>
          <w:szCs w:val="22"/>
        </w:rPr>
        <w:t xml:space="preserve">se compromete a </w:t>
      </w:r>
      <w:r w:rsidR="008B0E2F" w:rsidRPr="00520D37">
        <w:rPr>
          <w:rFonts w:ascii="Century Gothic" w:eastAsia="Century Gothic" w:hAnsi="Century Gothic" w:cs="Century Gothic"/>
          <w:sz w:val="22"/>
          <w:szCs w:val="22"/>
        </w:rPr>
        <w:t>(</w:t>
      </w:r>
      <w:r w:rsidR="00982305" w:rsidRPr="00520D37">
        <w:rPr>
          <w:rFonts w:ascii="Century Gothic" w:eastAsia="Century Gothic" w:hAnsi="Century Gothic" w:cs="Century Gothic"/>
          <w:sz w:val="22"/>
          <w:szCs w:val="22"/>
        </w:rPr>
        <w:t>márquese</w:t>
      </w:r>
      <w:r w:rsidR="00F577ED" w:rsidRPr="00520D37">
        <w:rPr>
          <w:rFonts w:ascii="Century Gothic" w:eastAsia="Century Gothic" w:hAnsi="Century Gothic" w:cs="Century Gothic"/>
          <w:sz w:val="22"/>
          <w:szCs w:val="22"/>
        </w:rPr>
        <w:t xml:space="preserve"> lo que proceda)</w:t>
      </w:r>
      <w:r w:rsidR="00D73B29" w:rsidRPr="00520D37">
        <w:rPr>
          <w:rFonts w:ascii="Century Gothic" w:eastAsia="Century Gothic" w:hAnsi="Century Gothic" w:cs="Century Gothic"/>
          <w:sz w:val="22"/>
          <w:szCs w:val="22"/>
        </w:rPr>
        <w:t>:</w:t>
      </w:r>
    </w:p>
    <w:p w14:paraId="637357ED" w14:textId="472975F7" w:rsidR="004A0827" w:rsidRPr="00520D37" w:rsidRDefault="004A0827" w:rsidP="00736221">
      <w:pPr>
        <w:spacing w:line="276" w:lineRule="auto"/>
        <w:ind w:left="119" w:right="-143"/>
        <w:rPr>
          <w:rFonts w:ascii="Century Gothic" w:eastAsia="Century Gothic" w:hAnsi="Century Gothic" w:cs="Century Gothic"/>
          <w:b/>
          <w:sz w:val="22"/>
          <w:szCs w:val="22"/>
        </w:rPr>
      </w:pPr>
    </w:p>
    <w:p w14:paraId="1A1592C2" w14:textId="4E6DA6EB" w:rsidR="003A6C37" w:rsidRPr="00520D37" w:rsidRDefault="000C7AD5" w:rsidP="00E41C0C">
      <w:pPr>
        <w:pStyle w:val="Prrafodelista"/>
        <w:numPr>
          <w:ilvl w:val="0"/>
          <w:numId w:val="55"/>
        </w:numPr>
        <w:tabs>
          <w:tab w:val="left" w:pos="-720"/>
        </w:tabs>
        <w:spacing w:before="120" w:after="120" w:line="276" w:lineRule="auto"/>
        <w:ind w:right="141"/>
        <w:rPr>
          <w:rFonts w:ascii="Century Gothic" w:hAnsi="Century Gothic"/>
          <w:b/>
          <w:bCs/>
          <w:color w:val="000000" w:themeColor="text1"/>
          <w:sz w:val="22"/>
          <w:szCs w:val="22"/>
        </w:rPr>
      </w:pPr>
      <w:r w:rsidRPr="00520D37">
        <w:rPr>
          <w:rFonts w:ascii="Century Gothic" w:hAnsi="Century Gothic"/>
          <w:b/>
          <w:bCs/>
          <w:color w:val="000000" w:themeColor="text1"/>
          <w:sz w:val="22"/>
          <w:szCs w:val="22"/>
          <w:u w:val="single"/>
        </w:rPr>
        <w:t>Mayor Experiencia en trabajos de Redacción de Proyectos y Dirección de obra del Arquitecto Redactor de obras similares</w:t>
      </w:r>
      <w:r w:rsidR="00677F33" w:rsidRPr="00520D37">
        <w:rPr>
          <w:rFonts w:ascii="Century Gothic" w:hAnsi="Century Gothic"/>
          <w:b/>
          <w:bCs/>
          <w:color w:val="000000" w:themeColor="text1"/>
          <w:sz w:val="22"/>
          <w:szCs w:val="22"/>
          <w:u w:val="single"/>
        </w:rPr>
        <w:t>.</w:t>
      </w:r>
    </w:p>
    <w:p w14:paraId="44BE5CDF" w14:textId="2C429F40" w:rsidR="003A6C37" w:rsidRPr="00520D37" w:rsidRDefault="00677F33" w:rsidP="00677F33">
      <w:pPr>
        <w:tabs>
          <w:tab w:val="left" w:pos="1812"/>
        </w:tabs>
        <w:spacing w:line="276" w:lineRule="auto"/>
        <w:ind w:right="104"/>
        <w:jc w:val="left"/>
        <w:rPr>
          <w:rFonts w:ascii="Century Gothic" w:eastAsia="Century Gothic" w:hAnsi="Century Gothic" w:cs="Century Gothic"/>
          <w:b/>
          <w:color w:val="000000"/>
          <w:sz w:val="22"/>
          <w:szCs w:val="22"/>
        </w:rPr>
      </w:pPr>
      <w:r w:rsidRPr="00520D37">
        <w:rPr>
          <w:rFonts w:ascii="Century Gothic" w:eastAsia="Century Gothic" w:hAnsi="Century Gothic" w:cs="Century Gothic"/>
          <w:b/>
          <w:color w:val="000000"/>
          <w:sz w:val="22"/>
          <w:szCs w:val="22"/>
        </w:rPr>
        <w:t xml:space="preserve">         </w:t>
      </w:r>
      <w:r w:rsidR="000C7AD5" w:rsidRPr="00520D37">
        <w:rPr>
          <w:rFonts w:ascii="Century Gothic" w:eastAsia="Century Gothic" w:hAnsi="Century Gothic" w:cs="Century Gothic"/>
          <w:b/>
          <w:color w:val="000000"/>
          <w:sz w:val="22"/>
          <w:szCs w:val="22"/>
        </w:rPr>
        <w:t>Número de</w:t>
      </w:r>
      <w:r w:rsidR="003A6C37" w:rsidRPr="00520D37">
        <w:rPr>
          <w:rFonts w:ascii="Century Gothic" w:eastAsia="Century Gothic" w:hAnsi="Century Gothic" w:cs="Century Gothic"/>
          <w:b/>
          <w:color w:val="000000"/>
          <w:sz w:val="22"/>
          <w:szCs w:val="22"/>
        </w:rPr>
        <w:t xml:space="preserve"> trabajos</w:t>
      </w:r>
      <w:r w:rsidRPr="00520D37">
        <w:rPr>
          <w:rFonts w:ascii="Century Gothic" w:eastAsia="Century Gothic" w:hAnsi="Century Gothic" w:cs="Century Gothic"/>
          <w:b/>
          <w:color w:val="000000"/>
          <w:sz w:val="22"/>
          <w:szCs w:val="22"/>
        </w:rPr>
        <w:t xml:space="preserve"> que se declaran</w:t>
      </w:r>
      <w:r w:rsidR="0098034C" w:rsidRPr="00520D37">
        <w:rPr>
          <w:rFonts w:ascii="Century Gothic" w:eastAsia="Century Gothic" w:hAnsi="Century Gothic" w:cs="Century Gothic"/>
          <w:b/>
          <w:color w:val="000000"/>
          <w:sz w:val="22"/>
          <w:szCs w:val="22"/>
        </w:rPr>
        <w:t>:</w:t>
      </w:r>
      <w:r w:rsidR="003A6C37" w:rsidRPr="00520D37">
        <w:rPr>
          <w:rFonts w:ascii="Century Gothic" w:eastAsia="Century Gothic" w:hAnsi="Century Gothic" w:cs="Century Gothic"/>
          <w:b/>
          <w:color w:val="000000"/>
          <w:sz w:val="22"/>
          <w:szCs w:val="22"/>
        </w:rPr>
        <w:t xml:space="preserve"> </w:t>
      </w:r>
      <w:r w:rsidR="003A6C37" w:rsidRPr="00520D37">
        <w:rPr>
          <w:rFonts w:ascii="Century Gothic" w:eastAsia="Century Gothic" w:hAnsi="Century Gothic" w:cs="Century Gothic"/>
          <w:b/>
          <w:color w:val="000000"/>
          <w:sz w:val="22"/>
          <w:szCs w:val="22"/>
        </w:rPr>
        <w:tab/>
      </w:r>
      <w:r w:rsidRPr="00520D37">
        <w:rPr>
          <w:rFonts w:ascii="Century Gothic" w:eastAsia="Century Gothic" w:hAnsi="Century Gothic" w:cs="Century Gothic"/>
          <w:color w:val="000000"/>
          <w:sz w:val="22"/>
          <w:szCs w:val="22"/>
        </w:rPr>
        <w:t>(</w:t>
      </w:r>
      <w:r w:rsidRPr="00520D37">
        <w:rPr>
          <w:rFonts w:ascii="Century Gothic" w:eastAsia="Century Gothic" w:hAnsi="Century Gothic" w:cs="Century Gothic"/>
          <w:i/>
          <w:color w:val="000000"/>
          <w:sz w:val="22"/>
          <w:szCs w:val="22"/>
        </w:rPr>
        <w:t>márquese con una cruz)</w:t>
      </w:r>
      <w:r w:rsidR="003A6C37" w:rsidRPr="00520D37">
        <w:rPr>
          <w:rFonts w:ascii="Century Gothic" w:eastAsia="Century Gothic" w:hAnsi="Century Gothic" w:cs="Century Gothic"/>
          <w:b/>
          <w:color w:val="000000"/>
          <w:sz w:val="22"/>
          <w:szCs w:val="22"/>
        </w:rPr>
        <w:tab/>
      </w:r>
    </w:p>
    <w:p w14:paraId="55FDA396" w14:textId="77777777" w:rsidR="003A6C37" w:rsidRPr="00520D37" w:rsidRDefault="003A6C37" w:rsidP="00736221">
      <w:pPr>
        <w:tabs>
          <w:tab w:val="left" w:pos="1812"/>
        </w:tabs>
        <w:spacing w:line="276" w:lineRule="auto"/>
        <w:ind w:right="104"/>
        <w:jc w:val="left"/>
        <w:rPr>
          <w:rFonts w:ascii="Century Gothic" w:eastAsia="Century Gothic" w:hAnsi="Century Gothic" w:cs="Century Gothic"/>
          <w:color w:val="000000"/>
          <w:sz w:val="22"/>
          <w:szCs w:val="22"/>
        </w:rPr>
      </w:pPr>
    </w:p>
    <w:p w14:paraId="7E79A3C1" w14:textId="60608257" w:rsidR="003A6C37" w:rsidRPr="00520D37" w:rsidRDefault="003A6C37" w:rsidP="0098034C">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00F51148" w:rsidRPr="00520D37">
        <w:rPr>
          <w:rFonts w:ascii="Century Gothic" w:eastAsia="Century Gothic" w:hAnsi="Century Gothic" w:cs="Century Gothic"/>
          <w:color w:val="000000"/>
          <w:sz w:val="22"/>
          <w:szCs w:val="22"/>
        </w:rPr>
        <w:t xml:space="preserve"> 1</w:t>
      </w:r>
      <w:r w:rsidRPr="00520D37">
        <w:rPr>
          <w:rFonts w:ascii="Century Gothic" w:eastAsia="Century Gothic" w:hAnsi="Century Gothic" w:cs="Century Gothic"/>
          <w:color w:val="000000"/>
          <w:sz w:val="22"/>
          <w:szCs w:val="22"/>
        </w:rPr>
        <w:t xml:space="preserve"> a 3 trabajos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1B8C2365" w14:textId="7C7639A3" w:rsidR="003A6C37" w:rsidRPr="00520D37" w:rsidRDefault="00677F33" w:rsidP="00736221">
      <w:pPr>
        <w:spacing w:line="276" w:lineRule="auto"/>
        <w:ind w:right="104"/>
        <w:jc w:val="left"/>
        <w:rPr>
          <w:rFonts w:ascii="Century Gothic" w:eastAsia="Century Gothic" w:hAnsi="Century Gothic" w:cs="Century Gothic"/>
          <w:color w:val="000000"/>
          <w:sz w:val="22"/>
          <w:szCs w:val="22"/>
        </w:rPr>
      </w:pPr>
      <w:r w:rsidRPr="00520D37">
        <w:rPr>
          <w:rFonts w:ascii="Century Gothic" w:eastAsia="Century Gothic" w:hAnsi="Century Gothic" w:cs="Century Gothic"/>
          <w:color w:val="000000"/>
          <w:sz w:val="22"/>
          <w:szCs w:val="22"/>
        </w:rPr>
        <w:t xml:space="preserve"> </w:t>
      </w:r>
    </w:p>
    <w:p w14:paraId="6A368BF7" w14:textId="52E54159" w:rsidR="003A6C37" w:rsidRPr="00520D37" w:rsidRDefault="003A6C37" w:rsidP="0098034C">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00F51148" w:rsidRPr="00520D37">
        <w:rPr>
          <w:rFonts w:ascii="Century Gothic" w:eastAsia="Century Gothic" w:hAnsi="Century Gothic" w:cs="Century Gothic"/>
          <w:color w:val="000000"/>
          <w:sz w:val="22"/>
          <w:szCs w:val="22"/>
        </w:rPr>
        <w:t xml:space="preserve"> 4 a 6</w:t>
      </w:r>
      <w:r w:rsidRPr="00520D37">
        <w:rPr>
          <w:rFonts w:ascii="Century Gothic" w:eastAsia="Century Gothic" w:hAnsi="Century Gothic" w:cs="Century Gothic"/>
          <w:color w:val="000000"/>
          <w:sz w:val="22"/>
          <w:szCs w:val="22"/>
        </w:rPr>
        <w:t xml:space="preserve"> trabajos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49A47E5D" w14:textId="77777777" w:rsidR="003A6C37" w:rsidRPr="00520D37" w:rsidRDefault="003A6C37" w:rsidP="00736221">
      <w:pPr>
        <w:spacing w:line="276" w:lineRule="auto"/>
        <w:ind w:right="104"/>
        <w:jc w:val="left"/>
        <w:rPr>
          <w:rFonts w:ascii="Century Gothic" w:eastAsia="Century Gothic" w:hAnsi="Century Gothic" w:cs="Century Gothic"/>
          <w:color w:val="000000"/>
          <w:sz w:val="22"/>
          <w:szCs w:val="22"/>
        </w:rPr>
      </w:pPr>
    </w:p>
    <w:p w14:paraId="46908463" w14:textId="69D80E85" w:rsidR="003A6C37" w:rsidRPr="00520D37" w:rsidRDefault="003A6C37" w:rsidP="0098034C">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w:t>
      </w:r>
      <w:r w:rsidR="00677F33" w:rsidRPr="00520D37">
        <w:rPr>
          <w:rFonts w:ascii="Century Gothic" w:eastAsia="Century Gothic" w:hAnsi="Century Gothic" w:cs="Century Gothic"/>
          <w:color w:val="000000"/>
          <w:sz w:val="22"/>
          <w:szCs w:val="22"/>
        </w:rPr>
        <w:t>7 a</w:t>
      </w:r>
      <w:r w:rsidR="00F51148" w:rsidRPr="00520D37">
        <w:rPr>
          <w:rFonts w:ascii="Century Gothic" w:eastAsia="Century Gothic" w:hAnsi="Century Gothic" w:cs="Century Gothic"/>
          <w:color w:val="000000"/>
          <w:sz w:val="22"/>
          <w:szCs w:val="22"/>
        </w:rPr>
        <w:t xml:space="preserve"> 9</w:t>
      </w:r>
      <w:r w:rsidRPr="00520D37">
        <w:rPr>
          <w:rFonts w:ascii="Century Gothic" w:eastAsia="Century Gothic" w:hAnsi="Century Gothic" w:cs="Century Gothic"/>
          <w:color w:val="000000"/>
          <w:sz w:val="22"/>
          <w:szCs w:val="22"/>
        </w:rPr>
        <w:t xml:space="preserve"> trabajos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31339232" w14:textId="77777777" w:rsidR="003A6C37" w:rsidRPr="00520D37" w:rsidRDefault="003A6C37" w:rsidP="00736221">
      <w:pPr>
        <w:spacing w:line="276" w:lineRule="auto"/>
        <w:ind w:right="104"/>
        <w:jc w:val="left"/>
        <w:rPr>
          <w:rFonts w:ascii="Century Gothic" w:eastAsia="Century Gothic" w:hAnsi="Century Gothic" w:cs="Century Gothic"/>
          <w:color w:val="000000"/>
          <w:sz w:val="22"/>
          <w:szCs w:val="22"/>
        </w:rPr>
      </w:pPr>
    </w:p>
    <w:p w14:paraId="227C65E7" w14:textId="125ED81C" w:rsidR="003A6C37" w:rsidRPr="00520D37" w:rsidRDefault="003A6C37" w:rsidP="0098034C">
      <w:pPr>
        <w:spacing w:line="276" w:lineRule="auto"/>
        <w:ind w:right="104" w:firstLine="708"/>
        <w:jc w:val="left"/>
        <w:rPr>
          <w:rFonts w:ascii="Century Gothic" w:eastAsia="Century Gothic" w:hAnsi="Century Gothic" w:cs="Century Gothic"/>
          <w:color w:val="000000"/>
          <w:sz w:val="22"/>
          <w:szCs w:val="22"/>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w:t>
      </w:r>
      <w:r w:rsidR="00F51148" w:rsidRPr="00520D37">
        <w:rPr>
          <w:rFonts w:ascii="Century Gothic" w:eastAsia="Century Gothic" w:hAnsi="Century Gothic" w:cs="Century Gothic"/>
          <w:color w:val="000000"/>
          <w:sz w:val="22"/>
          <w:szCs w:val="22"/>
        </w:rPr>
        <w:t>10</w:t>
      </w:r>
      <w:r w:rsidR="00A00C19" w:rsidRPr="00520D37">
        <w:rPr>
          <w:rFonts w:ascii="Century Gothic" w:eastAsia="Century Gothic" w:hAnsi="Century Gothic" w:cs="Century Gothic"/>
          <w:color w:val="000000"/>
          <w:sz w:val="22"/>
          <w:szCs w:val="22"/>
        </w:rPr>
        <w:t xml:space="preserve"> o</w:t>
      </w:r>
      <w:r w:rsidRPr="00520D37">
        <w:rPr>
          <w:rFonts w:ascii="Century Gothic" w:eastAsia="Century Gothic" w:hAnsi="Century Gothic" w:cs="Century Gothic"/>
          <w:color w:val="000000"/>
          <w:sz w:val="22"/>
          <w:szCs w:val="22"/>
        </w:rPr>
        <w:t xml:space="preserve"> más trabajos </w:t>
      </w:r>
    </w:p>
    <w:p w14:paraId="783F15B2" w14:textId="77777777" w:rsidR="00677F33" w:rsidRPr="00520D37" w:rsidRDefault="00677F33" w:rsidP="00736221">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p>
    <w:p w14:paraId="27260A2F" w14:textId="78AE0E72" w:rsidR="003A6C37" w:rsidRPr="00520D37" w:rsidRDefault="00677F33" w:rsidP="00736221">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r w:rsidRPr="00520D37">
        <w:rPr>
          <w:rFonts w:ascii="Century Gothic" w:eastAsiaTheme="minorHAnsi" w:hAnsi="Century Gothic" w:cs="Z@R2607.tmp"/>
          <w:i/>
          <w:iCs/>
          <w:sz w:val="22"/>
          <w:szCs w:val="22"/>
          <w:lang w:eastAsia="en-US"/>
        </w:rPr>
        <w:t>(En caso de no rellenar el presente compromiso o rellenar más de una casilla, se le otorgará 0 puntos)</w:t>
      </w:r>
    </w:p>
    <w:p w14:paraId="486D1EF4" w14:textId="0B6B9A86" w:rsidR="00677F33" w:rsidRDefault="00677F33" w:rsidP="00736221">
      <w:pPr>
        <w:pStyle w:val="Prrafodelista"/>
        <w:tabs>
          <w:tab w:val="left" w:pos="-720"/>
        </w:tabs>
        <w:spacing w:before="120" w:after="120" w:line="276" w:lineRule="auto"/>
        <w:ind w:right="141"/>
        <w:rPr>
          <w:rFonts w:ascii="Century Gothic" w:hAnsi="Century Gothic"/>
          <w:b/>
          <w:bCs/>
          <w:color w:val="000000" w:themeColor="text1"/>
          <w:sz w:val="22"/>
          <w:szCs w:val="22"/>
        </w:rPr>
      </w:pPr>
    </w:p>
    <w:p w14:paraId="3A13AE2B" w14:textId="77777777" w:rsidR="00E41C0C" w:rsidRPr="00520D37" w:rsidRDefault="00E41C0C" w:rsidP="00736221">
      <w:pPr>
        <w:pStyle w:val="Prrafodelista"/>
        <w:tabs>
          <w:tab w:val="left" w:pos="-720"/>
        </w:tabs>
        <w:spacing w:before="120" w:after="120" w:line="276" w:lineRule="auto"/>
        <w:ind w:right="141"/>
        <w:rPr>
          <w:rFonts w:ascii="Century Gothic" w:hAnsi="Century Gothic"/>
          <w:b/>
          <w:bCs/>
          <w:color w:val="000000" w:themeColor="text1"/>
          <w:sz w:val="22"/>
          <w:szCs w:val="22"/>
        </w:rPr>
      </w:pPr>
    </w:p>
    <w:p w14:paraId="0B9AD720" w14:textId="4C5FAB84" w:rsidR="003D5049" w:rsidRPr="00520D37" w:rsidRDefault="00677F33" w:rsidP="00BA1F6E">
      <w:pPr>
        <w:pStyle w:val="Prrafodelista"/>
        <w:tabs>
          <w:tab w:val="left" w:pos="-720"/>
        </w:tabs>
        <w:spacing w:before="120" w:after="120" w:line="276" w:lineRule="auto"/>
        <w:ind w:right="141" w:hanging="720"/>
        <w:rPr>
          <w:rFonts w:ascii="Century Gothic" w:hAnsi="Century Gothic"/>
          <w:b/>
          <w:bCs/>
          <w:color w:val="000000" w:themeColor="text1"/>
          <w:sz w:val="22"/>
          <w:szCs w:val="22"/>
          <w:u w:val="single"/>
        </w:rPr>
      </w:pPr>
      <w:r w:rsidRPr="00520D37">
        <w:rPr>
          <w:rFonts w:ascii="Century Gothic" w:hAnsi="Century Gothic"/>
          <w:b/>
          <w:bCs/>
          <w:color w:val="000000" w:themeColor="text1"/>
          <w:sz w:val="22"/>
          <w:szCs w:val="22"/>
        </w:rPr>
        <w:t xml:space="preserve">B) </w:t>
      </w:r>
      <w:r w:rsidRPr="00520D37">
        <w:rPr>
          <w:rFonts w:ascii="Century Gothic" w:hAnsi="Century Gothic"/>
          <w:b/>
          <w:bCs/>
          <w:color w:val="000000" w:themeColor="text1"/>
          <w:sz w:val="22"/>
          <w:szCs w:val="22"/>
          <w:u w:val="single"/>
        </w:rPr>
        <w:t>Mayor experiencia adicional en años de los técnicos con mayor responsabilidad.</w:t>
      </w:r>
    </w:p>
    <w:p w14:paraId="65FA0F54" w14:textId="77777777" w:rsidR="00BA1F6E" w:rsidRPr="00520D37" w:rsidRDefault="00BA1F6E" w:rsidP="00B62DC3">
      <w:pPr>
        <w:pStyle w:val="Prrafodelista"/>
        <w:tabs>
          <w:tab w:val="left" w:pos="-720"/>
        </w:tabs>
        <w:spacing w:before="120" w:after="120" w:line="276" w:lineRule="auto"/>
        <w:ind w:right="141" w:firstLine="414"/>
        <w:rPr>
          <w:rFonts w:ascii="Century Gothic" w:hAnsi="Century Gothic"/>
          <w:b/>
          <w:bCs/>
          <w:color w:val="000000" w:themeColor="text1"/>
          <w:sz w:val="22"/>
          <w:szCs w:val="22"/>
        </w:rPr>
      </w:pPr>
    </w:p>
    <w:p w14:paraId="0AAA07AE" w14:textId="13DE92D3" w:rsidR="00677F33" w:rsidRPr="00520D37" w:rsidRDefault="00677F33" w:rsidP="00677F33">
      <w:pPr>
        <w:tabs>
          <w:tab w:val="left" w:pos="1812"/>
        </w:tabs>
        <w:spacing w:line="276" w:lineRule="auto"/>
        <w:ind w:right="104"/>
        <w:jc w:val="left"/>
        <w:rPr>
          <w:rFonts w:ascii="Century Gothic" w:eastAsia="Century Gothic" w:hAnsi="Century Gothic" w:cs="Century Gothic"/>
          <w:b/>
          <w:color w:val="000000"/>
          <w:sz w:val="22"/>
          <w:szCs w:val="22"/>
        </w:rPr>
      </w:pPr>
      <w:r w:rsidRPr="00520D37">
        <w:rPr>
          <w:rFonts w:ascii="Century Gothic" w:eastAsia="Century Gothic" w:hAnsi="Century Gothic" w:cs="Century Gothic"/>
          <w:b/>
          <w:color w:val="000000"/>
          <w:sz w:val="22"/>
          <w:szCs w:val="22"/>
        </w:rPr>
        <w:t>Número</w:t>
      </w:r>
      <w:r w:rsidR="003A6C37" w:rsidRPr="00520D37">
        <w:rPr>
          <w:rFonts w:ascii="Century Gothic" w:eastAsia="Century Gothic" w:hAnsi="Century Gothic" w:cs="Century Gothic"/>
          <w:b/>
          <w:color w:val="000000"/>
          <w:sz w:val="22"/>
          <w:szCs w:val="22"/>
        </w:rPr>
        <w:t xml:space="preserve"> </w:t>
      </w:r>
      <w:r w:rsidR="00BA1F6E" w:rsidRPr="00520D37">
        <w:rPr>
          <w:rFonts w:ascii="Century Gothic" w:eastAsia="Century Gothic" w:hAnsi="Century Gothic" w:cs="Century Gothic"/>
          <w:b/>
          <w:color w:val="000000"/>
          <w:sz w:val="22"/>
          <w:szCs w:val="22"/>
        </w:rPr>
        <w:t>de años de experien</w:t>
      </w:r>
      <w:r w:rsidRPr="00520D37">
        <w:rPr>
          <w:rFonts w:ascii="Century Gothic" w:eastAsia="Century Gothic" w:hAnsi="Century Gothic" w:cs="Century Gothic"/>
          <w:b/>
          <w:color w:val="000000"/>
          <w:sz w:val="22"/>
          <w:szCs w:val="22"/>
        </w:rPr>
        <w:t xml:space="preserve">cia adicional al mínimo exigido que se declaran: </w:t>
      </w:r>
      <w:r w:rsidRPr="00520D37">
        <w:rPr>
          <w:rFonts w:ascii="Century Gothic" w:eastAsia="Century Gothic" w:hAnsi="Century Gothic" w:cs="Century Gothic"/>
          <w:color w:val="000000"/>
          <w:sz w:val="22"/>
          <w:szCs w:val="22"/>
        </w:rPr>
        <w:t>(</w:t>
      </w:r>
      <w:r w:rsidRPr="00520D37">
        <w:rPr>
          <w:rFonts w:ascii="Century Gothic" w:eastAsia="Century Gothic" w:hAnsi="Century Gothic" w:cs="Century Gothic"/>
          <w:i/>
          <w:color w:val="000000"/>
          <w:sz w:val="22"/>
          <w:szCs w:val="22"/>
        </w:rPr>
        <w:t>márquese con una cruz)</w:t>
      </w:r>
      <w:r w:rsidRPr="00520D37">
        <w:rPr>
          <w:rFonts w:ascii="Century Gothic" w:eastAsia="Century Gothic" w:hAnsi="Century Gothic" w:cs="Century Gothic"/>
          <w:b/>
          <w:color w:val="000000"/>
          <w:sz w:val="22"/>
          <w:szCs w:val="22"/>
        </w:rPr>
        <w:tab/>
      </w:r>
    </w:p>
    <w:p w14:paraId="7698AD9A" w14:textId="21494627" w:rsidR="003A6C37" w:rsidRPr="00520D37" w:rsidRDefault="003A6C37" w:rsidP="003A6C81">
      <w:pPr>
        <w:tabs>
          <w:tab w:val="left" w:pos="1812"/>
        </w:tabs>
        <w:spacing w:line="276" w:lineRule="auto"/>
        <w:ind w:right="104"/>
        <w:jc w:val="left"/>
        <w:rPr>
          <w:rFonts w:ascii="Century Gothic" w:eastAsia="Century Gothic" w:hAnsi="Century Gothic" w:cs="Century Gothic"/>
          <w:b/>
          <w:color w:val="000000"/>
          <w:sz w:val="22"/>
          <w:szCs w:val="22"/>
        </w:rPr>
      </w:pPr>
    </w:p>
    <w:p w14:paraId="5A48E607" w14:textId="4D6D745D" w:rsidR="003A6C37" w:rsidRPr="00520D37" w:rsidRDefault="00677F33" w:rsidP="00677F33">
      <w:pPr>
        <w:tabs>
          <w:tab w:val="left" w:pos="1812"/>
        </w:tabs>
        <w:spacing w:line="276" w:lineRule="auto"/>
        <w:ind w:right="104"/>
        <w:jc w:val="left"/>
        <w:rPr>
          <w:rFonts w:ascii="Century Gothic" w:eastAsia="Century Gothic" w:hAnsi="Century Gothic" w:cs="Century Gothic"/>
          <w:b/>
          <w:color w:val="000000"/>
          <w:sz w:val="22"/>
          <w:szCs w:val="22"/>
        </w:rPr>
      </w:pPr>
      <w:r w:rsidRPr="00520D37">
        <w:rPr>
          <w:rFonts w:ascii="Century Gothic" w:eastAsia="Century Gothic" w:hAnsi="Century Gothic" w:cs="Century Gothic"/>
          <w:b/>
          <w:color w:val="000000"/>
          <w:sz w:val="22"/>
          <w:szCs w:val="22"/>
        </w:rPr>
        <w:t>Mayor experiencia en años del Arquitecto Redactor y Director de obra:</w:t>
      </w:r>
    </w:p>
    <w:p w14:paraId="7B15F018" w14:textId="77777777" w:rsidR="00677F33" w:rsidRPr="00520D37" w:rsidRDefault="00677F33" w:rsidP="00B62DC3">
      <w:pPr>
        <w:tabs>
          <w:tab w:val="left" w:pos="1812"/>
        </w:tabs>
        <w:spacing w:line="276" w:lineRule="auto"/>
        <w:ind w:right="104" w:firstLine="414"/>
        <w:jc w:val="left"/>
        <w:rPr>
          <w:rFonts w:ascii="Century Gothic" w:eastAsia="Century Gothic" w:hAnsi="Century Gothic" w:cs="Century Gothic"/>
          <w:b/>
          <w:color w:val="000000"/>
          <w:sz w:val="22"/>
          <w:szCs w:val="22"/>
        </w:rPr>
      </w:pPr>
    </w:p>
    <w:p w14:paraId="39AD88C3" w14:textId="25F5B4B2" w:rsidR="003A6C37" w:rsidRPr="00520D37" w:rsidRDefault="003A6C37" w:rsidP="00E86E9F">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00BA1F6E" w:rsidRPr="00520D37">
        <w:rPr>
          <w:rFonts w:ascii="Century Gothic" w:eastAsia="Century Gothic" w:hAnsi="Century Gothic" w:cs="Century Gothic"/>
          <w:color w:val="000000"/>
          <w:sz w:val="22"/>
          <w:szCs w:val="22"/>
        </w:rPr>
        <w:t xml:space="preserve"> 11</w:t>
      </w:r>
      <w:r w:rsidRPr="00520D37">
        <w:rPr>
          <w:rFonts w:ascii="Century Gothic" w:eastAsia="Century Gothic" w:hAnsi="Century Gothic" w:cs="Century Gothic"/>
          <w:color w:val="000000"/>
          <w:sz w:val="22"/>
          <w:szCs w:val="22"/>
        </w:rPr>
        <w:t xml:space="preserve"> a </w:t>
      </w:r>
      <w:r w:rsidR="00BA1F6E" w:rsidRPr="00520D37">
        <w:rPr>
          <w:rFonts w:ascii="Century Gothic" w:eastAsia="Century Gothic" w:hAnsi="Century Gothic" w:cs="Century Gothic"/>
          <w:color w:val="000000"/>
          <w:sz w:val="22"/>
          <w:szCs w:val="22"/>
        </w:rPr>
        <w:t>1</w:t>
      </w:r>
      <w:r w:rsidRPr="00520D37">
        <w:rPr>
          <w:rFonts w:ascii="Century Gothic" w:eastAsia="Century Gothic" w:hAnsi="Century Gothic" w:cs="Century Gothic"/>
          <w:color w:val="000000"/>
          <w:sz w:val="22"/>
          <w:szCs w:val="22"/>
        </w:rPr>
        <w:t xml:space="preserve">3 </w:t>
      </w:r>
      <w:r w:rsidR="00BA1F6E" w:rsidRPr="00520D37">
        <w:rPr>
          <w:rFonts w:ascii="Century Gothic" w:eastAsia="Century Gothic" w:hAnsi="Century Gothic" w:cs="Century Gothic"/>
          <w:color w:val="000000"/>
          <w:sz w:val="22"/>
          <w:szCs w:val="22"/>
        </w:rPr>
        <w:t>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51648219" w14:textId="77777777" w:rsidR="003A6C37" w:rsidRPr="00520D37" w:rsidRDefault="003A6C37" w:rsidP="00B62DC3">
      <w:pPr>
        <w:spacing w:line="276" w:lineRule="auto"/>
        <w:ind w:right="104" w:firstLine="414"/>
        <w:jc w:val="left"/>
        <w:rPr>
          <w:rFonts w:ascii="Century Gothic" w:eastAsia="Century Gothic" w:hAnsi="Century Gothic" w:cs="Century Gothic"/>
          <w:color w:val="000000"/>
          <w:sz w:val="22"/>
          <w:szCs w:val="22"/>
        </w:rPr>
      </w:pPr>
    </w:p>
    <w:p w14:paraId="17DFCA15" w14:textId="7A8E1989" w:rsidR="003A6C37" w:rsidRPr="00520D37" w:rsidRDefault="003A6C37" w:rsidP="00E86E9F">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w:t>
      </w:r>
      <w:r w:rsidR="00BA1F6E" w:rsidRPr="00520D37">
        <w:rPr>
          <w:rFonts w:ascii="Century Gothic" w:eastAsia="Century Gothic" w:hAnsi="Century Gothic" w:cs="Century Gothic"/>
          <w:color w:val="000000"/>
          <w:sz w:val="22"/>
          <w:szCs w:val="22"/>
        </w:rPr>
        <w:t>14 a 16 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7F5848AA" w14:textId="77777777" w:rsidR="003A6C37" w:rsidRPr="00520D37" w:rsidRDefault="003A6C37" w:rsidP="00736221">
      <w:pPr>
        <w:spacing w:line="276" w:lineRule="auto"/>
        <w:ind w:right="104"/>
        <w:jc w:val="left"/>
        <w:rPr>
          <w:rFonts w:ascii="Century Gothic" w:eastAsia="Century Gothic" w:hAnsi="Century Gothic" w:cs="Century Gothic"/>
          <w:color w:val="000000"/>
          <w:sz w:val="22"/>
          <w:szCs w:val="22"/>
        </w:rPr>
      </w:pPr>
    </w:p>
    <w:p w14:paraId="78E89512" w14:textId="777E0787" w:rsidR="003A6C37" w:rsidRPr="00520D37" w:rsidRDefault="003A6C37" w:rsidP="00E86E9F">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w:t>
      </w:r>
      <w:r w:rsidR="00BA1F6E" w:rsidRPr="00520D37">
        <w:rPr>
          <w:rFonts w:ascii="Century Gothic" w:eastAsia="Century Gothic" w:hAnsi="Century Gothic" w:cs="Century Gothic"/>
          <w:color w:val="000000"/>
          <w:sz w:val="22"/>
          <w:szCs w:val="22"/>
        </w:rPr>
        <w:t>17 a 19 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0DABC25D" w14:textId="77777777" w:rsidR="003A6C37" w:rsidRPr="00520D37" w:rsidRDefault="003A6C37" w:rsidP="00736221">
      <w:pPr>
        <w:spacing w:line="276" w:lineRule="auto"/>
        <w:ind w:right="104"/>
        <w:jc w:val="left"/>
        <w:rPr>
          <w:rFonts w:ascii="Century Gothic" w:eastAsia="Century Gothic" w:hAnsi="Century Gothic" w:cs="Century Gothic"/>
          <w:color w:val="000000"/>
          <w:sz w:val="22"/>
          <w:szCs w:val="22"/>
        </w:rPr>
      </w:pPr>
    </w:p>
    <w:p w14:paraId="114C0FC7" w14:textId="13F1EF04" w:rsidR="003A6C37" w:rsidRPr="00520D37" w:rsidRDefault="003A6C37" w:rsidP="00E86E9F">
      <w:pPr>
        <w:spacing w:line="276" w:lineRule="auto"/>
        <w:ind w:right="104" w:firstLine="708"/>
        <w:jc w:val="left"/>
        <w:rPr>
          <w:rFonts w:ascii="Century Gothic" w:eastAsia="Century Gothic" w:hAnsi="Century Gothic" w:cs="Century Gothic"/>
          <w:color w:val="000000"/>
          <w:sz w:val="22"/>
          <w:szCs w:val="22"/>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w:t>
      </w:r>
      <w:r w:rsidR="00BA1F6E" w:rsidRPr="00520D37">
        <w:rPr>
          <w:rFonts w:ascii="Century Gothic" w:eastAsia="Century Gothic" w:hAnsi="Century Gothic" w:cs="Century Gothic"/>
          <w:color w:val="000000"/>
          <w:sz w:val="22"/>
          <w:szCs w:val="22"/>
        </w:rPr>
        <w:t>20 años o más</w:t>
      </w:r>
      <w:r w:rsidRPr="00520D37">
        <w:rPr>
          <w:rFonts w:ascii="Century Gothic" w:eastAsia="Century Gothic" w:hAnsi="Century Gothic" w:cs="Century Gothic"/>
          <w:color w:val="000000"/>
          <w:sz w:val="22"/>
          <w:szCs w:val="22"/>
        </w:rPr>
        <w:t xml:space="preserve"> </w:t>
      </w:r>
    </w:p>
    <w:p w14:paraId="140D6CD7" w14:textId="198D4F66" w:rsidR="00677F33" w:rsidRDefault="00677F33" w:rsidP="00677F33">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r w:rsidRPr="00520D37">
        <w:rPr>
          <w:rFonts w:ascii="Century Gothic" w:eastAsiaTheme="minorHAnsi" w:hAnsi="Century Gothic" w:cs="Z@R2607.tmp"/>
          <w:i/>
          <w:iCs/>
          <w:sz w:val="22"/>
          <w:szCs w:val="22"/>
          <w:lang w:eastAsia="en-US"/>
        </w:rPr>
        <w:t>(En caso de no rellenar el presente compromiso o rellenar más de una casilla, se le otorgará 0 puntos)</w:t>
      </w:r>
    </w:p>
    <w:p w14:paraId="5D2BBFF0" w14:textId="4F746E16" w:rsidR="00E41C0C" w:rsidRDefault="00E41C0C" w:rsidP="00677F33">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p>
    <w:p w14:paraId="40B01503" w14:textId="77777777" w:rsidR="00F2292A" w:rsidRPr="00F2292A" w:rsidRDefault="00F2292A" w:rsidP="00677F33">
      <w:pPr>
        <w:pStyle w:val="Prrafodelista"/>
        <w:tabs>
          <w:tab w:val="left" w:pos="-720"/>
        </w:tabs>
        <w:spacing w:before="120" w:after="120" w:line="276" w:lineRule="auto"/>
        <w:ind w:right="141"/>
        <w:rPr>
          <w:rFonts w:ascii="Century Gothic" w:eastAsiaTheme="minorHAnsi" w:hAnsi="Century Gothic" w:cs="Z@R2607.tmp"/>
          <w:iCs/>
          <w:sz w:val="22"/>
          <w:szCs w:val="22"/>
          <w:lang w:eastAsia="en-US"/>
        </w:rPr>
      </w:pPr>
    </w:p>
    <w:p w14:paraId="046A02BA" w14:textId="77777777" w:rsidR="00677F33" w:rsidRPr="00520D37" w:rsidRDefault="00677F33" w:rsidP="00677F33">
      <w:pPr>
        <w:tabs>
          <w:tab w:val="left" w:pos="1812"/>
        </w:tabs>
        <w:spacing w:line="276" w:lineRule="auto"/>
        <w:ind w:right="104"/>
        <w:jc w:val="left"/>
        <w:rPr>
          <w:ins w:id="26" w:author="Pilar García Corredor" w:date="2024-11-22T12:29:00Z"/>
          <w:rFonts w:ascii="Century Gothic" w:eastAsia="Century Gothic" w:hAnsi="Century Gothic" w:cs="Century Gothic"/>
          <w:b/>
          <w:color w:val="000000"/>
          <w:sz w:val="22"/>
          <w:szCs w:val="22"/>
        </w:rPr>
      </w:pPr>
      <w:r w:rsidRPr="00520D37">
        <w:rPr>
          <w:rFonts w:ascii="Century Gothic" w:eastAsia="Century Gothic" w:hAnsi="Century Gothic" w:cs="Century Gothic"/>
          <w:b/>
          <w:color w:val="000000"/>
          <w:sz w:val="22"/>
          <w:szCs w:val="22"/>
        </w:rPr>
        <w:t xml:space="preserve"> </w:t>
      </w:r>
      <w:ins w:id="27" w:author="Pilar García Corredor" w:date="2024-11-22T12:29:00Z">
        <w:r w:rsidRPr="00520D37">
          <w:rPr>
            <w:rFonts w:ascii="Century Gothic" w:eastAsia="Century Gothic" w:hAnsi="Century Gothic" w:cs="Century Gothic"/>
            <w:b/>
            <w:color w:val="000000"/>
            <w:sz w:val="22"/>
            <w:szCs w:val="22"/>
            <w:rPrChange w:id="28" w:author="Pilar García Corredor" w:date="2024-11-22T12:23:00Z">
              <w:rPr>
                <w:rFonts w:asciiTheme="minorHAnsi" w:eastAsiaTheme="minorEastAsia" w:hAnsiTheme="minorHAnsi" w:cstheme="minorBidi"/>
                <w:szCs w:val="21"/>
                <w:lang w:eastAsia="en-US"/>
              </w:rPr>
            </w:rPrChange>
          </w:rPr>
          <w:t>Mayor experiencia en años del Arquitecto Técnico y Director de Ejecución</w:t>
        </w:r>
      </w:ins>
      <w:ins w:id="29" w:author="Pilar García Corredor" w:date="2024-11-22T12:56:00Z">
        <w:r w:rsidRPr="00520D37">
          <w:rPr>
            <w:rFonts w:ascii="Century Gothic" w:eastAsia="Century Gothic" w:hAnsi="Century Gothic" w:cs="Century Gothic"/>
            <w:b/>
            <w:color w:val="000000"/>
            <w:sz w:val="22"/>
            <w:szCs w:val="22"/>
          </w:rPr>
          <w:t>:</w:t>
        </w:r>
      </w:ins>
    </w:p>
    <w:p w14:paraId="4CEE8E7E" w14:textId="77777777" w:rsidR="00677F33" w:rsidRPr="00520D37" w:rsidRDefault="00677F33" w:rsidP="00677F33">
      <w:pPr>
        <w:tabs>
          <w:tab w:val="left" w:pos="1812"/>
        </w:tabs>
        <w:spacing w:line="276" w:lineRule="auto"/>
        <w:ind w:right="104" w:firstLine="414"/>
        <w:jc w:val="left"/>
        <w:rPr>
          <w:rFonts w:ascii="Century Gothic" w:eastAsia="Century Gothic" w:hAnsi="Century Gothic" w:cs="Century Gothic"/>
          <w:b/>
          <w:color w:val="000000"/>
          <w:sz w:val="22"/>
          <w:szCs w:val="22"/>
        </w:rPr>
      </w:pPr>
    </w:p>
    <w:p w14:paraId="76DD677D" w14:textId="77777777" w:rsidR="00677F33" w:rsidRPr="00520D37" w:rsidRDefault="00677F33" w:rsidP="00677F33">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11 a 13 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26D81FF2" w14:textId="77777777" w:rsidR="00677F33" w:rsidRPr="00520D37" w:rsidRDefault="00677F33" w:rsidP="00677F33">
      <w:pPr>
        <w:spacing w:line="276" w:lineRule="auto"/>
        <w:ind w:right="104" w:firstLine="414"/>
        <w:jc w:val="left"/>
        <w:rPr>
          <w:rFonts w:ascii="Century Gothic" w:eastAsia="Century Gothic" w:hAnsi="Century Gothic" w:cs="Century Gothic"/>
          <w:color w:val="000000"/>
          <w:sz w:val="22"/>
          <w:szCs w:val="22"/>
        </w:rPr>
      </w:pPr>
    </w:p>
    <w:p w14:paraId="4C4E525E" w14:textId="77777777" w:rsidR="00677F33" w:rsidRPr="00520D37" w:rsidRDefault="00677F33" w:rsidP="00677F33">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14 a 16 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73BAB69D" w14:textId="77777777" w:rsidR="00677F33" w:rsidRPr="00520D37" w:rsidRDefault="00677F33" w:rsidP="00677F33">
      <w:pPr>
        <w:spacing w:line="276" w:lineRule="auto"/>
        <w:ind w:right="104"/>
        <w:jc w:val="left"/>
        <w:rPr>
          <w:rFonts w:ascii="Century Gothic" w:eastAsia="Century Gothic" w:hAnsi="Century Gothic" w:cs="Century Gothic"/>
          <w:color w:val="000000"/>
          <w:sz w:val="22"/>
          <w:szCs w:val="22"/>
        </w:rPr>
      </w:pPr>
    </w:p>
    <w:p w14:paraId="5CFC9666" w14:textId="77777777" w:rsidR="00677F33" w:rsidRPr="00520D37" w:rsidRDefault="00677F33" w:rsidP="00677F33">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17 a 19 años</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6122C083" w14:textId="77777777" w:rsidR="00677F33" w:rsidRPr="00520D37" w:rsidRDefault="00677F33" w:rsidP="00677F33">
      <w:pPr>
        <w:spacing w:line="276" w:lineRule="auto"/>
        <w:ind w:right="104"/>
        <w:jc w:val="left"/>
        <w:rPr>
          <w:rFonts w:ascii="Century Gothic" w:eastAsia="Century Gothic" w:hAnsi="Century Gothic" w:cs="Century Gothic"/>
          <w:color w:val="000000"/>
          <w:sz w:val="22"/>
          <w:szCs w:val="22"/>
        </w:rPr>
      </w:pPr>
    </w:p>
    <w:p w14:paraId="0D404C4B" w14:textId="77777777" w:rsidR="00677F33" w:rsidRPr="00520D37" w:rsidRDefault="00677F33" w:rsidP="00677F33">
      <w:pPr>
        <w:spacing w:line="276" w:lineRule="auto"/>
        <w:ind w:right="104" w:firstLine="708"/>
        <w:jc w:val="left"/>
        <w:rPr>
          <w:rFonts w:ascii="Century Gothic" w:eastAsia="Century Gothic" w:hAnsi="Century Gothic" w:cs="Century Gothic"/>
          <w:color w:val="000000"/>
          <w:sz w:val="22"/>
          <w:szCs w:val="22"/>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20 años o más </w:t>
      </w:r>
    </w:p>
    <w:p w14:paraId="76BB7F88" w14:textId="77777777" w:rsidR="00677F33" w:rsidRPr="00520D37" w:rsidRDefault="00677F33" w:rsidP="00677F33">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r w:rsidRPr="00520D37">
        <w:rPr>
          <w:rFonts w:ascii="Century Gothic" w:eastAsiaTheme="minorHAnsi" w:hAnsi="Century Gothic" w:cs="Z@R2607.tmp"/>
          <w:i/>
          <w:iCs/>
          <w:sz w:val="22"/>
          <w:szCs w:val="22"/>
          <w:lang w:eastAsia="en-US"/>
        </w:rPr>
        <w:t>(En caso de no rellenar el presente compromiso o rellenar más de una casilla, se le otorgará 0 puntos)</w:t>
      </w:r>
    </w:p>
    <w:p w14:paraId="7B2CFC9A" w14:textId="54C0DAB0" w:rsidR="003A6C37" w:rsidRDefault="003A6C37" w:rsidP="00736221">
      <w:pPr>
        <w:pStyle w:val="Prrafodelista"/>
        <w:tabs>
          <w:tab w:val="left" w:pos="-720"/>
        </w:tabs>
        <w:spacing w:before="120" w:after="120" w:line="276" w:lineRule="auto"/>
        <w:ind w:right="141"/>
        <w:rPr>
          <w:rFonts w:ascii="Century Gothic" w:hAnsi="Century Gothic"/>
          <w:b/>
          <w:bCs/>
          <w:color w:val="000000" w:themeColor="text1"/>
          <w:sz w:val="22"/>
          <w:szCs w:val="22"/>
        </w:rPr>
      </w:pPr>
    </w:p>
    <w:p w14:paraId="05927093" w14:textId="77777777" w:rsidR="00E41C0C" w:rsidRPr="00520D37" w:rsidRDefault="00E41C0C" w:rsidP="00736221">
      <w:pPr>
        <w:pStyle w:val="Prrafodelista"/>
        <w:tabs>
          <w:tab w:val="left" w:pos="-720"/>
        </w:tabs>
        <w:spacing w:before="120" w:after="120" w:line="276" w:lineRule="auto"/>
        <w:ind w:right="141"/>
        <w:rPr>
          <w:rFonts w:ascii="Century Gothic" w:hAnsi="Century Gothic"/>
          <w:b/>
          <w:bCs/>
          <w:color w:val="000000" w:themeColor="text1"/>
          <w:sz w:val="22"/>
          <w:szCs w:val="22"/>
        </w:rPr>
      </w:pPr>
    </w:p>
    <w:p w14:paraId="081492AD" w14:textId="0742B739" w:rsidR="008E24D9" w:rsidRPr="00520D37" w:rsidRDefault="00677F33" w:rsidP="00B62DC3">
      <w:pPr>
        <w:spacing w:line="276" w:lineRule="auto"/>
        <w:ind w:right="104"/>
        <w:rPr>
          <w:rFonts w:ascii="Century Gothic" w:eastAsia="Century Gothic" w:hAnsi="Century Gothic" w:cs="Century Gothic"/>
          <w:b/>
          <w:color w:val="000000"/>
          <w:sz w:val="22"/>
          <w:szCs w:val="22"/>
        </w:rPr>
      </w:pPr>
      <w:r w:rsidRPr="00520D37">
        <w:rPr>
          <w:rFonts w:ascii="Century Gothic" w:eastAsia="Century Gothic" w:hAnsi="Century Gothic" w:cs="Century Gothic"/>
          <w:b/>
          <w:color w:val="000000"/>
          <w:sz w:val="22"/>
          <w:szCs w:val="22"/>
        </w:rPr>
        <w:t>C)</w:t>
      </w:r>
      <w:r w:rsidRPr="00520D37">
        <w:rPr>
          <w:rFonts w:ascii="Century Gothic" w:eastAsia="Century Gothic" w:hAnsi="Century Gothic" w:cs="Century Gothic"/>
          <w:b/>
          <w:color w:val="000000"/>
          <w:sz w:val="22"/>
          <w:szCs w:val="22"/>
        </w:rPr>
        <w:tab/>
      </w:r>
      <w:r w:rsidRPr="00520D37">
        <w:rPr>
          <w:rFonts w:ascii="Century Gothic" w:eastAsia="Century Gothic" w:hAnsi="Century Gothic" w:cs="Century Gothic"/>
          <w:b/>
          <w:color w:val="000000"/>
          <w:sz w:val="22"/>
          <w:szCs w:val="22"/>
          <w:u w:val="single"/>
        </w:rPr>
        <w:t>Adscripción adicional de un técnico especialista</w:t>
      </w:r>
      <w:r w:rsidRPr="00520D37">
        <w:rPr>
          <w:rFonts w:ascii="Century Gothic" w:eastAsia="Century Gothic" w:hAnsi="Century Gothic" w:cs="Century Gothic"/>
          <w:b/>
          <w:color w:val="000000"/>
          <w:sz w:val="22"/>
          <w:szCs w:val="22"/>
        </w:rPr>
        <w:t>.</w:t>
      </w:r>
    </w:p>
    <w:p w14:paraId="0C24A69F" w14:textId="7F3A738A" w:rsidR="00A00C19" w:rsidRPr="00520D37" w:rsidRDefault="00A00C19" w:rsidP="00736221">
      <w:pPr>
        <w:tabs>
          <w:tab w:val="num" w:pos="643"/>
          <w:tab w:val="left" w:pos="1560"/>
        </w:tabs>
        <w:spacing w:before="120" w:after="120" w:line="276" w:lineRule="auto"/>
        <w:contextualSpacing/>
        <w:rPr>
          <w:rFonts w:ascii="Century Gothic" w:hAnsi="Century Gothic"/>
          <w:b/>
          <w:bCs/>
          <w:color w:val="000000" w:themeColor="text1"/>
          <w:sz w:val="22"/>
          <w:szCs w:val="22"/>
        </w:rPr>
      </w:pPr>
    </w:p>
    <w:p w14:paraId="66375E82" w14:textId="59F021B6" w:rsidR="00677F33" w:rsidRPr="00520D37" w:rsidRDefault="00677F33" w:rsidP="00677F33">
      <w:pPr>
        <w:tabs>
          <w:tab w:val="left" w:pos="1812"/>
        </w:tabs>
        <w:spacing w:line="276" w:lineRule="auto"/>
        <w:ind w:right="104"/>
        <w:jc w:val="left"/>
        <w:rPr>
          <w:rFonts w:ascii="Century Gothic" w:eastAsia="Century Gothic" w:hAnsi="Century Gothic" w:cs="Century Gothic"/>
          <w:b/>
          <w:color w:val="000000"/>
          <w:sz w:val="22"/>
          <w:szCs w:val="22"/>
        </w:rPr>
      </w:pPr>
      <w:r w:rsidRPr="00520D37">
        <w:rPr>
          <w:rFonts w:ascii="Century Gothic" w:hAnsi="Century Gothic"/>
          <w:b/>
          <w:bCs/>
          <w:color w:val="000000" w:themeColor="text1"/>
          <w:sz w:val="22"/>
          <w:szCs w:val="22"/>
        </w:rPr>
        <w:t>Incorporación al equipo de un Técnico especialista en construcción sostenible</w:t>
      </w:r>
      <w:r w:rsidR="000E4BD3">
        <w:rPr>
          <w:rFonts w:ascii="Century Gothic" w:hAnsi="Century Gothic"/>
          <w:b/>
          <w:bCs/>
          <w:color w:val="000000" w:themeColor="text1"/>
          <w:sz w:val="22"/>
          <w:szCs w:val="22"/>
        </w:rPr>
        <w:t>:</w:t>
      </w:r>
      <w:r w:rsidRPr="00520D37">
        <w:rPr>
          <w:rFonts w:ascii="Century Gothic" w:hAnsi="Century Gothic"/>
          <w:b/>
          <w:bCs/>
          <w:color w:val="000000" w:themeColor="text1"/>
          <w:sz w:val="22"/>
          <w:szCs w:val="22"/>
        </w:rPr>
        <w:t xml:space="preserve"> </w:t>
      </w:r>
      <w:r w:rsidRPr="00520D37">
        <w:rPr>
          <w:rFonts w:ascii="Century Gothic" w:eastAsia="Century Gothic" w:hAnsi="Century Gothic" w:cs="Century Gothic"/>
          <w:color w:val="000000"/>
          <w:sz w:val="22"/>
          <w:szCs w:val="22"/>
        </w:rPr>
        <w:t>(</w:t>
      </w:r>
      <w:r w:rsidRPr="00520D37">
        <w:rPr>
          <w:rFonts w:ascii="Century Gothic" w:eastAsia="Century Gothic" w:hAnsi="Century Gothic" w:cs="Century Gothic"/>
          <w:i/>
          <w:color w:val="000000"/>
          <w:sz w:val="22"/>
          <w:szCs w:val="22"/>
        </w:rPr>
        <w:t>márquese con una cruz)</w:t>
      </w:r>
      <w:r w:rsidRPr="00520D37">
        <w:rPr>
          <w:rFonts w:ascii="Century Gothic" w:eastAsia="Century Gothic" w:hAnsi="Century Gothic" w:cs="Century Gothic"/>
          <w:b/>
          <w:color w:val="000000"/>
          <w:sz w:val="22"/>
          <w:szCs w:val="22"/>
        </w:rPr>
        <w:tab/>
      </w:r>
    </w:p>
    <w:p w14:paraId="2DD53046" w14:textId="5B7653C2" w:rsidR="00A00C19" w:rsidRPr="00520D37" w:rsidRDefault="00A00C19" w:rsidP="00736221">
      <w:pPr>
        <w:tabs>
          <w:tab w:val="num" w:pos="643"/>
          <w:tab w:val="left" w:pos="1560"/>
        </w:tabs>
        <w:spacing w:before="120" w:after="120" w:line="276" w:lineRule="auto"/>
        <w:contextualSpacing/>
        <w:rPr>
          <w:rFonts w:ascii="Century Gothic" w:eastAsia="Arial" w:hAnsi="Century Gothic" w:cs="Arial"/>
          <w:sz w:val="14"/>
          <w:szCs w:val="14"/>
        </w:rPr>
      </w:pPr>
    </w:p>
    <w:p w14:paraId="62ADC5C0" w14:textId="77777777" w:rsidR="00A00C19" w:rsidRPr="00520D37" w:rsidRDefault="00A00C19" w:rsidP="00736221">
      <w:pPr>
        <w:tabs>
          <w:tab w:val="num" w:pos="643"/>
          <w:tab w:val="left" w:pos="1560"/>
        </w:tabs>
        <w:spacing w:before="120" w:after="120" w:line="276" w:lineRule="auto"/>
        <w:contextualSpacing/>
        <w:rPr>
          <w:rFonts w:ascii="Century Gothic" w:eastAsia="Arial" w:hAnsi="Century Gothic" w:cs="Arial"/>
          <w:sz w:val="14"/>
          <w:szCs w:val="14"/>
        </w:rPr>
      </w:pPr>
    </w:p>
    <w:p w14:paraId="62E14591" w14:textId="4D5C9854" w:rsidR="00B62DC3" w:rsidRPr="00520D37" w:rsidRDefault="00B62DC3" w:rsidP="00B62DC3">
      <w:pPr>
        <w:spacing w:line="276" w:lineRule="auto"/>
        <w:ind w:right="104" w:hanging="142"/>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b/>
          <w:color w:val="000000"/>
          <w:sz w:val="22"/>
          <w:szCs w:val="22"/>
        </w:rPr>
        <w:t xml:space="preserve">  </w:t>
      </w:r>
      <w:r w:rsidR="00E86E9F" w:rsidRPr="00520D37">
        <w:rPr>
          <w:rFonts w:ascii="Century Gothic" w:eastAsia="Century Gothic" w:hAnsi="Century Gothic" w:cs="Century Gothic"/>
          <w:b/>
          <w:color w:val="000000"/>
          <w:sz w:val="22"/>
          <w:szCs w:val="22"/>
        </w:rPr>
        <w:tab/>
      </w:r>
      <w:r w:rsidR="00E86E9F" w:rsidRPr="00520D37">
        <w:rPr>
          <w:rFonts w:ascii="Century Gothic" w:eastAsia="Century Gothic" w:hAnsi="Century Gothic" w:cs="Century Gothic"/>
          <w:b/>
          <w:color w:val="000000"/>
          <w:sz w:val="22"/>
          <w:szCs w:val="22"/>
        </w:rPr>
        <w:tab/>
      </w: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SI</w:t>
      </w:r>
      <w:r w:rsidRPr="00520D37">
        <w:rPr>
          <w:rFonts w:ascii="Century Gothic" w:eastAsia="Century Gothic" w:hAnsi="Century Gothic" w:cs="Century Gothic"/>
          <w:color w:val="000000"/>
          <w:sz w:val="22"/>
          <w:szCs w:val="22"/>
        </w:rPr>
        <w:tab/>
      </w:r>
      <w:r w:rsidRPr="00520D37">
        <w:rPr>
          <w:rFonts w:ascii="Century Gothic" w:eastAsia="Century Gothic" w:hAnsi="Century Gothic" w:cs="Century Gothic"/>
          <w:color w:val="000000"/>
          <w:sz w:val="22"/>
          <w:szCs w:val="22"/>
        </w:rPr>
        <w:tab/>
      </w:r>
    </w:p>
    <w:p w14:paraId="7736B000" w14:textId="77777777" w:rsidR="00B62DC3" w:rsidRPr="00520D37" w:rsidRDefault="00B62DC3" w:rsidP="00B62DC3">
      <w:pPr>
        <w:spacing w:line="276" w:lineRule="auto"/>
        <w:ind w:right="104" w:firstLine="414"/>
        <w:jc w:val="left"/>
        <w:rPr>
          <w:rFonts w:ascii="Century Gothic" w:eastAsia="Century Gothic" w:hAnsi="Century Gothic" w:cs="Century Gothic"/>
          <w:color w:val="000000"/>
          <w:sz w:val="22"/>
          <w:szCs w:val="22"/>
        </w:rPr>
      </w:pPr>
    </w:p>
    <w:p w14:paraId="080AF886" w14:textId="24A828F5" w:rsidR="00B62DC3" w:rsidRPr="00520D37" w:rsidRDefault="00B62DC3" w:rsidP="00E86E9F">
      <w:pPr>
        <w:spacing w:line="276" w:lineRule="auto"/>
        <w:ind w:right="104" w:firstLine="708"/>
        <w:jc w:val="left"/>
        <w:rPr>
          <w:rFonts w:ascii="Century Gothic" w:eastAsia="Century Gothic" w:hAnsi="Century Gothic" w:cs="Century Gothic"/>
          <w:color w:val="000000"/>
          <w:sz w:val="22"/>
          <w:szCs w:val="22"/>
          <w:bdr w:val="single" w:sz="4" w:space="0" w:color="auto"/>
        </w:rPr>
      </w:pPr>
      <w:r w:rsidRPr="00520D37">
        <w:rPr>
          <w:rFonts w:ascii="Century Gothic" w:eastAsia="Century Gothic" w:hAnsi="Century Gothic" w:cs="Century Gothic"/>
          <w:color w:val="000000"/>
          <w:sz w:val="22"/>
          <w:szCs w:val="22"/>
          <w:bdr w:val="single" w:sz="4" w:space="0" w:color="auto"/>
        </w:rPr>
        <w:t xml:space="preserve">    </w:t>
      </w:r>
      <w:r w:rsidRPr="00520D37">
        <w:rPr>
          <w:rFonts w:ascii="Century Gothic" w:eastAsia="Century Gothic" w:hAnsi="Century Gothic" w:cs="Century Gothic"/>
          <w:color w:val="000000"/>
          <w:sz w:val="22"/>
          <w:szCs w:val="22"/>
        </w:rPr>
        <w:t xml:space="preserve"> NO</w:t>
      </w:r>
      <w:r w:rsidRPr="00520D37">
        <w:rPr>
          <w:rFonts w:ascii="Century Gothic" w:eastAsia="Century Gothic" w:hAnsi="Century Gothic" w:cs="Century Gothic"/>
          <w:color w:val="000000"/>
          <w:sz w:val="22"/>
          <w:szCs w:val="22"/>
        </w:rPr>
        <w:tab/>
        <w:t xml:space="preserve"> </w:t>
      </w:r>
      <w:r w:rsidRPr="00520D37">
        <w:rPr>
          <w:rFonts w:ascii="Century Gothic" w:eastAsia="Century Gothic" w:hAnsi="Century Gothic" w:cs="Century Gothic"/>
          <w:b/>
          <w:color w:val="000000"/>
          <w:sz w:val="22"/>
          <w:szCs w:val="22"/>
        </w:rPr>
        <w:tab/>
      </w:r>
      <w:r w:rsidRPr="00520D37">
        <w:rPr>
          <w:rFonts w:ascii="Century Gothic" w:eastAsia="Century Gothic" w:hAnsi="Century Gothic" w:cs="Century Gothic"/>
          <w:color w:val="000000"/>
          <w:sz w:val="22"/>
          <w:szCs w:val="22"/>
        </w:rPr>
        <w:tab/>
      </w:r>
    </w:p>
    <w:p w14:paraId="27ECDE5C" w14:textId="77777777" w:rsidR="00B62DC3" w:rsidRPr="00520D37" w:rsidRDefault="00B62DC3" w:rsidP="00B62DC3">
      <w:pPr>
        <w:spacing w:line="276" w:lineRule="auto"/>
        <w:ind w:right="104"/>
        <w:jc w:val="left"/>
        <w:rPr>
          <w:rFonts w:ascii="Century Gothic" w:eastAsia="Century Gothic" w:hAnsi="Century Gothic" w:cs="Century Gothic"/>
          <w:color w:val="000000"/>
          <w:sz w:val="22"/>
          <w:szCs w:val="22"/>
        </w:rPr>
      </w:pPr>
    </w:p>
    <w:p w14:paraId="5275BEC2" w14:textId="77777777" w:rsidR="00677F33" w:rsidRPr="00520D37" w:rsidRDefault="00677F33" w:rsidP="00677F33">
      <w:pPr>
        <w:pStyle w:val="Prrafodelista"/>
        <w:tabs>
          <w:tab w:val="left" w:pos="-720"/>
        </w:tabs>
        <w:spacing w:before="120" w:after="120" w:line="276" w:lineRule="auto"/>
        <w:ind w:right="141"/>
        <w:rPr>
          <w:rFonts w:ascii="Century Gothic" w:eastAsiaTheme="minorHAnsi" w:hAnsi="Century Gothic" w:cs="Z@R2607.tmp"/>
          <w:i/>
          <w:iCs/>
          <w:sz w:val="22"/>
          <w:szCs w:val="22"/>
          <w:lang w:eastAsia="en-US"/>
        </w:rPr>
      </w:pPr>
      <w:r w:rsidRPr="00520D37">
        <w:rPr>
          <w:rFonts w:ascii="Century Gothic" w:eastAsiaTheme="minorHAnsi" w:hAnsi="Century Gothic" w:cs="Z@R2607.tmp"/>
          <w:i/>
          <w:iCs/>
          <w:sz w:val="22"/>
          <w:szCs w:val="22"/>
          <w:lang w:eastAsia="en-US"/>
        </w:rPr>
        <w:t>(En caso de no rellenar el presente compromiso o rellenar más de una casilla, se le otorgará 0 puntos)</w:t>
      </w:r>
    </w:p>
    <w:p w14:paraId="40D33680" w14:textId="77777777" w:rsidR="00B62DC3" w:rsidRPr="00520D37" w:rsidRDefault="00B62DC3" w:rsidP="00B62DC3">
      <w:pPr>
        <w:spacing w:line="276" w:lineRule="auto"/>
        <w:ind w:right="104"/>
        <w:rPr>
          <w:rFonts w:ascii="Century Gothic" w:eastAsia="Century Gothic" w:hAnsi="Century Gothic" w:cs="Century Gothic"/>
          <w:color w:val="000000"/>
          <w:sz w:val="22"/>
          <w:szCs w:val="22"/>
        </w:rPr>
      </w:pPr>
    </w:p>
    <w:p w14:paraId="5AF2BC63" w14:textId="3B5831F7" w:rsidR="00A00C19" w:rsidRPr="00520D37" w:rsidRDefault="00A00C19" w:rsidP="00F2292A">
      <w:pPr>
        <w:tabs>
          <w:tab w:val="left" w:pos="1812"/>
        </w:tabs>
        <w:spacing w:before="120" w:after="120" w:line="276" w:lineRule="auto"/>
        <w:contextualSpacing/>
        <w:rPr>
          <w:rFonts w:ascii="Century Gothic" w:eastAsia="Arial" w:hAnsi="Century Gothic" w:cs="Arial"/>
          <w:sz w:val="14"/>
          <w:szCs w:val="14"/>
        </w:rPr>
      </w:pPr>
    </w:p>
    <w:p w14:paraId="06DAA4F2" w14:textId="3600934D" w:rsidR="00797B6F" w:rsidRPr="00520D37" w:rsidRDefault="00797B6F" w:rsidP="00736221">
      <w:pPr>
        <w:pStyle w:val="Sinespaciado"/>
        <w:spacing w:line="276" w:lineRule="auto"/>
        <w:rPr>
          <w:rFonts w:ascii="Century Gothic" w:hAnsi="Century Gothic"/>
          <w:b/>
          <w:color w:val="000000" w:themeColor="text1"/>
          <w:sz w:val="22"/>
          <w:szCs w:val="22"/>
        </w:rPr>
      </w:pPr>
      <w:r w:rsidRPr="00520D37">
        <w:rPr>
          <w:rFonts w:ascii="Century Gothic" w:hAnsi="Century Gothic"/>
          <w:color w:val="000000" w:themeColor="text1"/>
          <w:sz w:val="22"/>
          <w:szCs w:val="22"/>
        </w:rPr>
        <w:t>Y para que conste a los efectos oportunos, expido y firmo la presente declaración en</w:t>
      </w:r>
      <w:r w:rsidRPr="00520D37">
        <w:rPr>
          <w:rFonts w:ascii="Century Gothic" w:hAnsi="Century Gothic"/>
          <w:b/>
          <w:color w:val="000000" w:themeColor="text1"/>
          <w:sz w:val="22"/>
          <w:szCs w:val="22"/>
        </w:rPr>
        <w:t xml:space="preserve"> ………</w:t>
      </w:r>
      <w:r w:rsidR="00E41C0C">
        <w:rPr>
          <w:rFonts w:ascii="Century Gothic" w:hAnsi="Century Gothic"/>
          <w:b/>
          <w:color w:val="000000" w:themeColor="text1"/>
          <w:sz w:val="22"/>
          <w:szCs w:val="22"/>
        </w:rPr>
        <w:t>……</w:t>
      </w:r>
      <w:r w:rsidRPr="00520D37">
        <w:rPr>
          <w:rFonts w:ascii="Century Gothic" w:hAnsi="Century Gothic"/>
          <w:b/>
          <w:color w:val="000000" w:themeColor="text1"/>
          <w:sz w:val="22"/>
          <w:szCs w:val="22"/>
        </w:rPr>
        <w:t>……………… (firmar electrónicamente).</w:t>
      </w:r>
    </w:p>
    <w:p w14:paraId="50D7F3FE" w14:textId="0C997F2B" w:rsidR="00B62DC3" w:rsidRDefault="00B62DC3" w:rsidP="00736221">
      <w:pPr>
        <w:pStyle w:val="Sinespaciado"/>
        <w:spacing w:line="276" w:lineRule="auto"/>
        <w:rPr>
          <w:rFonts w:ascii="Century Gothic" w:hAnsi="Century Gothic"/>
          <w:b/>
          <w:color w:val="000000" w:themeColor="text1"/>
          <w:sz w:val="20"/>
          <w:szCs w:val="20"/>
        </w:rPr>
      </w:pPr>
    </w:p>
    <w:p w14:paraId="77B05236" w14:textId="08EC487B" w:rsidR="00F2292A" w:rsidRDefault="00F2292A" w:rsidP="00736221">
      <w:pPr>
        <w:pStyle w:val="Sinespaciado"/>
        <w:spacing w:line="276" w:lineRule="auto"/>
        <w:rPr>
          <w:rFonts w:ascii="Century Gothic" w:hAnsi="Century Gothic"/>
          <w:b/>
          <w:color w:val="000000" w:themeColor="text1"/>
          <w:sz w:val="20"/>
          <w:szCs w:val="20"/>
        </w:rPr>
      </w:pPr>
    </w:p>
    <w:p w14:paraId="6BA54908" w14:textId="4F84CD2A" w:rsidR="00F2292A" w:rsidRDefault="00F2292A" w:rsidP="00736221">
      <w:pPr>
        <w:pStyle w:val="Sinespaciado"/>
        <w:spacing w:line="276" w:lineRule="auto"/>
        <w:rPr>
          <w:rFonts w:ascii="Century Gothic" w:hAnsi="Century Gothic"/>
          <w:b/>
          <w:color w:val="000000" w:themeColor="text1"/>
          <w:sz w:val="20"/>
          <w:szCs w:val="20"/>
        </w:rPr>
      </w:pPr>
    </w:p>
    <w:p w14:paraId="104DE012" w14:textId="59BCF828" w:rsidR="00F2292A" w:rsidRDefault="00F2292A" w:rsidP="00736221">
      <w:pPr>
        <w:pStyle w:val="Sinespaciado"/>
        <w:spacing w:line="276" w:lineRule="auto"/>
        <w:rPr>
          <w:rFonts w:ascii="Century Gothic" w:hAnsi="Century Gothic"/>
          <w:b/>
          <w:color w:val="000000" w:themeColor="text1"/>
          <w:sz w:val="20"/>
          <w:szCs w:val="20"/>
        </w:rPr>
      </w:pPr>
    </w:p>
    <w:p w14:paraId="4188ED73" w14:textId="03B4AEA3" w:rsidR="00F2292A" w:rsidRDefault="00F2292A" w:rsidP="00736221">
      <w:pPr>
        <w:pStyle w:val="Sinespaciado"/>
        <w:spacing w:line="276" w:lineRule="auto"/>
        <w:rPr>
          <w:rFonts w:ascii="Century Gothic" w:hAnsi="Century Gothic"/>
          <w:b/>
          <w:color w:val="000000" w:themeColor="text1"/>
          <w:sz w:val="20"/>
          <w:szCs w:val="20"/>
        </w:rPr>
      </w:pPr>
    </w:p>
    <w:p w14:paraId="459C5318" w14:textId="4205E0CB" w:rsidR="00F2292A" w:rsidRDefault="00F2292A" w:rsidP="00736221">
      <w:pPr>
        <w:pStyle w:val="Sinespaciado"/>
        <w:spacing w:line="276" w:lineRule="auto"/>
        <w:rPr>
          <w:rFonts w:ascii="Century Gothic" w:hAnsi="Century Gothic"/>
          <w:b/>
          <w:color w:val="000000" w:themeColor="text1"/>
          <w:sz w:val="20"/>
          <w:szCs w:val="20"/>
        </w:rPr>
      </w:pPr>
    </w:p>
    <w:p w14:paraId="768DA342" w14:textId="44BEE66F" w:rsidR="00F2292A" w:rsidRDefault="00F2292A" w:rsidP="00736221">
      <w:pPr>
        <w:pStyle w:val="Sinespaciado"/>
        <w:spacing w:line="276" w:lineRule="auto"/>
        <w:rPr>
          <w:rFonts w:ascii="Century Gothic" w:hAnsi="Century Gothic"/>
          <w:b/>
          <w:color w:val="000000" w:themeColor="text1"/>
          <w:sz w:val="20"/>
          <w:szCs w:val="20"/>
        </w:rPr>
      </w:pPr>
    </w:p>
    <w:p w14:paraId="6A9B04B1" w14:textId="5B47BCCD" w:rsidR="00F2292A" w:rsidRDefault="00F2292A" w:rsidP="00736221">
      <w:pPr>
        <w:pStyle w:val="Sinespaciado"/>
        <w:spacing w:line="276" w:lineRule="auto"/>
        <w:rPr>
          <w:rFonts w:ascii="Century Gothic" w:hAnsi="Century Gothic"/>
          <w:b/>
          <w:color w:val="000000" w:themeColor="text1"/>
          <w:sz w:val="20"/>
          <w:szCs w:val="20"/>
        </w:rPr>
      </w:pPr>
    </w:p>
    <w:p w14:paraId="6A22F889" w14:textId="4AB59926" w:rsidR="00F2292A" w:rsidRDefault="00F2292A" w:rsidP="00736221">
      <w:pPr>
        <w:pStyle w:val="Sinespaciado"/>
        <w:spacing w:line="276" w:lineRule="auto"/>
        <w:rPr>
          <w:rFonts w:ascii="Century Gothic" w:hAnsi="Century Gothic"/>
          <w:b/>
          <w:color w:val="000000" w:themeColor="text1"/>
          <w:sz w:val="20"/>
          <w:szCs w:val="20"/>
        </w:rPr>
      </w:pPr>
    </w:p>
    <w:p w14:paraId="33C118DA" w14:textId="166E0458" w:rsidR="00F2292A" w:rsidRDefault="00F2292A" w:rsidP="00736221">
      <w:pPr>
        <w:pStyle w:val="Sinespaciado"/>
        <w:spacing w:line="276" w:lineRule="auto"/>
        <w:rPr>
          <w:rFonts w:ascii="Century Gothic" w:hAnsi="Century Gothic"/>
          <w:b/>
          <w:color w:val="000000" w:themeColor="text1"/>
          <w:sz w:val="20"/>
          <w:szCs w:val="20"/>
        </w:rPr>
      </w:pPr>
    </w:p>
    <w:p w14:paraId="15A9531A" w14:textId="1F00EC19" w:rsidR="00F2292A" w:rsidRDefault="00F2292A" w:rsidP="00736221">
      <w:pPr>
        <w:pStyle w:val="Sinespaciado"/>
        <w:spacing w:line="276" w:lineRule="auto"/>
        <w:rPr>
          <w:rFonts w:ascii="Century Gothic" w:hAnsi="Century Gothic"/>
          <w:b/>
          <w:color w:val="000000" w:themeColor="text1"/>
          <w:sz w:val="20"/>
          <w:szCs w:val="20"/>
        </w:rPr>
      </w:pPr>
    </w:p>
    <w:p w14:paraId="016E48C9" w14:textId="63FF0CE5" w:rsidR="00F2292A" w:rsidRDefault="00F2292A" w:rsidP="00736221">
      <w:pPr>
        <w:pStyle w:val="Sinespaciado"/>
        <w:spacing w:line="276" w:lineRule="auto"/>
        <w:rPr>
          <w:rFonts w:ascii="Century Gothic" w:hAnsi="Century Gothic"/>
          <w:b/>
          <w:color w:val="000000" w:themeColor="text1"/>
          <w:sz w:val="20"/>
          <w:szCs w:val="20"/>
        </w:rPr>
      </w:pPr>
    </w:p>
    <w:p w14:paraId="4A9E963E" w14:textId="77777777" w:rsidR="00F2292A" w:rsidRPr="00520D37" w:rsidRDefault="00F2292A" w:rsidP="00736221">
      <w:pPr>
        <w:pStyle w:val="Sinespaciado"/>
        <w:spacing w:line="276" w:lineRule="auto"/>
        <w:rPr>
          <w:rFonts w:ascii="Century Gothic" w:hAnsi="Century Gothic"/>
          <w:b/>
          <w:color w:val="000000" w:themeColor="text1"/>
          <w:sz w:val="20"/>
          <w:szCs w:val="20"/>
        </w:rPr>
      </w:pPr>
    </w:p>
    <w:p w14:paraId="05F181B7" w14:textId="41AA9400" w:rsidR="00677F33" w:rsidRPr="00520D37" w:rsidRDefault="00677F33" w:rsidP="00677F33">
      <w:pPr>
        <w:autoSpaceDE w:val="0"/>
        <w:autoSpaceDN w:val="0"/>
        <w:adjustRightInd w:val="0"/>
        <w:spacing w:line="259" w:lineRule="auto"/>
        <w:rPr>
          <w:rFonts w:ascii="Century Gothic" w:hAnsi="Century Gothic" w:cs="Century Gothic"/>
          <w:b/>
          <w:color w:val="000000"/>
          <w:sz w:val="20"/>
          <w:szCs w:val="20"/>
        </w:rPr>
      </w:pPr>
      <w:r w:rsidRPr="00520D37">
        <w:rPr>
          <w:rFonts w:ascii="Century Gothic" w:hAnsi="Century Gothic" w:cs="Century Gothic"/>
          <w:b/>
          <w:color w:val="000000"/>
          <w:sz w:val="20"/>
          <w:szCs w:val="20"/>
          <w:u w:val="single"/>
        </w:rPr>
        <w:t>Nota:</w:t>
      </w:r>
      <w:r w:rsidRPr="00520D37">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w:t>
      </w:r>
      <w:r w:rsidR="00F55A0C" w:rsidRPr="00520D37">
        <w:rPr>
          <w:rFonts w:ascii="Century Gothic" w:hAnsi="Century Gothic" w:cs="Century Gothic"/>
          <w:b/>
          <w:color w:val="000000"/>
          <w:sz w:val="20"/>
          <w:szCs w:val="20"/>
        </w:rPr>
        <w:t xml:space="preserve">(Anexo </w:t>
      </w:r>
      <w:r w:rsidRPr="00520D37">
        <w:rPr>
          <w:rFonts w:ascii="Century Gothic" w:hAnsi="Century Gothic" w:cs="Century Gothic"/>
          <w:b/>
          <w:color w:val="000000"/>
          <w:sz w:val="20"/>
          <w:szCs w:val="20"/>
        </w:rPr>
        <w:t>V), junto con la documentación requerida en el apartado 10.2. de la cláusula 1 de este pliego, en función de los criterios propuestos por el licitador en su declaración.</w:t>
      </w:r>
    </w:p>
    <w:p w14:paraId="34F38FFF" w14:textId="087045B5" w:rsidR="00B62DC3" w:rsidRPr="00520D37" w:rsidRDefault="00B62DC3" w:rsidP="00736221">
      <w:pPr>
        <w:pStyle w:val="Sinespaciado"/>
        <w:spacing w:line="276" w:lineRule="auto"/>
        <w:rPr>
          <w:rFonts w:ascii="Century Gothic" w:hAnsi="Century Gothic"/>
          <w:b/>
          <w:color w:val="000000" w:themeColor="text1"/>
          <w:sz w:val="18"/>
          <w:szCs w:val="18"/>
        </w:rPr>
      </w:pPr>
    </w:p>
    <w:p w14:paraId="382D37EB" w14:textId="7EBE195C" w:rsidR="00BC0FBB" w:rsidRPr="00520D37" w:rsidRDefault="004A0827" w:rsidP="00520D37">
      <w:pPr>
        <w:pStyle w:val="Sinespaciado"/>
        <w:spacing w:line="276" w:lineRule="auto"/>
        <w:ind w:right="-143"/>
        <w:rPr>
          <w:rFonts w:ascii="Century Gothic" w:hAnsi="Century Gothic"/>
          <w:b/>
          <w:color w:val="000000" w:themeColor="text1"/>
          <w:sz w:val="18"/>
          <w:szCs w:val="18"/>
        </w:rPr>
      </w:pPr>
      <w:r w:rsidRPr="00520D37">
        <w:rPr>
          <w:rFonts w:ascii="Century Gothic" w:eastAsiaTheme="minorHAnsi" w:hAnsi="Century Gothic" w:cs="CenturyGothic-Bold"/>
          <w:b/>
          <w:bCs/>
          <w:sz w:val="18"/>
          <w:szCs w:val="18"/>
          <w:u w:val="single"/>
          <w:lang w:eastAsia="en-US"/>
        </w:rPr>
        <w:t>Este documento es de presentación obligatoria en el SOBRE/ARCHIVO ELECTRÓNICO N</w:t>
      </w:r>
      <w:r w:rsidR="00027717" w:rsidRPr="00520D37">
        <w:rPr>
          <w:rFonts w:ascii="Century Gothic" w:eastAsiaTheme="minorHAnsi" w:hAnsi="Century Gothic" w:cs="CenturyGothic-Bold"/>
          <w:b/>
          <w:bCs/>
          <w:sz w:val="18"/>
          <w:szCs w:val="18"/>
          <w:u w:val="single"/>
          <w:lang w:eastAsia="en-US"/>
        </w:rPr>
        <w:t xml:space="preserve">º </w:t>
      </w:r>
      <w:r w:rsidR="0008744F" w:rsidRPr="00520D37">
        <w:rPr>
          <w:rFonts w:ascii="Century Gothic" w:eastAsiaTheme="minorHAnsi" w:hAnsi="Century Gothic" w:cs="CenturyGothic-Bold"/>
          <w:b/>
          <w:bCs/>
          <w:sz w:val="18"/>
          <w:szCs w:val="18"/>
          <w:u w:val="single"/>
          <w:lang w:eastAsia="en-US"/>
        </w:rPr>
        <w:t>3</w:t>
      </w:r>
      <w:r w:rsidR="00BE1FC0" w:rsidRPr="00520D37">
        <w:rPr>
          <w:rFonts w:ascii="Century Gothic" w:hAnsi="Century Gothic"/>
          <w:b/>
          <w:sz w:val="18"/>
          <w:szCs w:val="18"/>
          <w:u w:val="single"/>
        </w:rPr>
        <w:t>.</w:t>
      </w:r>
      <w:r w:rsidR="00BE1FC0" w:rsidRPr="00520D37">
        <w:rPr>
          <w:rFonts w:ascii="Century Gothic" w:hAnsi="Century Gothic"/>
          <w:b/>
          <w:bCs/>
          <w:sz w:val="18"/>
          <w:szCs w:val="18"/>
        </w:rPr>
        <w:t xml:space="preserve"> Proposición económica y documentación relativa a criterios cualitativos evaluables mediante aplicación de fór</w:t>
      </w:r>
      <w:bookmarkEnd w:id="23"/>
      <w:bookmarkEnd w:id="24"/>
      <w:bookmarkEnd w:id="25"/>
      <w:r w:rsidR="00520D37" w:rsidRPr="00520D37">
        <w:rPr>
          <w:rFonts w:ascii="Century Gothic" w:hAnsi="Century Gothic"/>
          <w:b/>
          <w:bCs/>
          <w:sz w:val="18"/>
          <w:szCs w:val="18"/>
        </w:rPr>
        <w:t>mulas.</w:t>
      </w:r>
    </w:p>
    <w:sectPr w:rsidR="00BC0FBB" w:rsidRPr="00520D37" w:rsidSect="00F30900">
      <w:headerReference w:type="default" r:id="rId10"/>
      <w:footerReference w:type="default" r:id="rId11"/>
      <w:pgSz w:w="11906" w:h="16838"/>
      <w:pgMar w:top="147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AAEE6D" w14:textId="77777777" w:rsidR="008C565E" w:rsidRDefault="008C565E" w:rsidP="00C31E86">
      <w:r>
        <w:separator/>
      </w:r>
    </w:p>
  </w:endnote>
  <w:endnote w:type="continuationSeparator" w:id="0">
    <w:p w14:paraId="3CCAB4CD" w14:textId="77777777" w:rsidR="008C565E" w:rsidRDefault="008C565E"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75517" w14:textId="3C6B2B43" w:rsidR="00520D37" w:rsidRPr="00DE6E8C" w:rsidRDefault="00101AE6"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60935268"/>
        <w:docPartObj>
          <w:docPartGallery w:val="Page Numbers (Bottom of Page)"/>
          <w:docPartUnique/>
        </w:docPartObj>
      </w:sdtPr>
      <w:sdtEndPr/>
      <w:sdtContent>
        <w:sdt>
          <w:sdtPr>
            <w:rPr>
              <w:rFonts w:ascii="Century Gothic" w:hAnsi="Century Gothic"/>
              <w:sz w:val="16"/>
              <w:szCs w:val="16"/>
            </w:rPr>
            <w:id w:val="1886528394"/>
            <w:docPartObj>
              <w:docPartGallery w:val="Page Numbers (Top of Page)"/>
              <w:docPartUnique/>
            </w:docPartObj>
          </w:sdtPr>
          <w:sdtEndPr/>
          <w:sdtContent>
            <w:r w:rsidR="00520D37" w:rsidRPr="00DE6E8C">
              <w:rPr>
                <w:rFonts w:ascii="Century Gothic" w:hAnsi="Century Gothic"/>
                <w:sz w:val="16"/>
                <w:szCs w:val="16"/>
              </w:rPr>
              <w:t xml:space="preserve">Página </w:t>
            </w:r>
            <w:r w:rsidR="00520D37" w:rsidRPr="00DE6E8C">
              <w:rPr>
                <w:rFonts w:ascii="Century Gothic" w:hAnsi="Century Gothic"/>
                <w:b/>
                <w:bCs/>
                <w:sz w:val="16"/>
                <w:szCs w:val="16"/>
              </w:rPr>
              <w:fldChar w:fldCharType="begin"/>
            </w:r>
            <w:r w:rsidR="00520D37" w:rsidRPr="00DE6E8C">
              <w:rPr>
                <w:rFonts w:ascii="Century Gothic" w:hAnsi="Century Gothic"/>
                <w:b/>
                <w:bCs/>
                <w:sz w:val="16"/>
                <w:szCs w:val="16"/>
              </w:rPr>
              <w:instrText>PAGE</w:instrText>
            </w:r>
            <w:r w:rsidR="00520D37" w:rsidRPr="00DE6E8C">
              <w:rPr>
                <w:rFonts w:ascii="Century Gothic" w:hAnsi="Century Gothic"/>
                <w:b/>
                <w:bCs/>
                <w:sz w:val="16"/>
                <w:szCs w:val="16"/>
              </w:rPr>
              <w:fldChar w:fldCharType="separate"/>
            </w:r>
            <w:r>
              <w:rPr>
                <w:rFonts w:ascii="Century Gothic" w:hAnsi="Century Gothic"/>
                <w:b/>
                <w:bCs/>
                <w:noProof/>
                <w:sz w:val="16"/>
                <w:szCs w:val="16"/>
              </w:rPr>
              <w:t>13</w:t>
            </w:r>
            <w:r w:rsidR="00520D37" w:rsidRPr="00DE6E8C">
              <w:rPr>
                <w:rFonts w:ascii="Century Gothic" w:hAnsi="Century Gothic"/>
                <w:b/>
                <w:bCs/>
                <w:sz w:val="16"/>
                <w:szCs w:val="16"/>
              </w:rPr>
              <w:fldChar w:fldCharType="end"/>
            </w:r>
            <w:r w:rsidR="00520D37" w:rsidRPr="00DE6E8C">
              <w:rPr>
                <w:rFonts w:ascii="Century Gothic" w:hAnsi="Century Gothic"/>
                <w:sz w:val="16"/>
                <w:szCs w:val="16"/>
              </w:rPr>
              <w:t xml:space="preserve"> de </w:t>
            </w:r>
            <w:r w:rsidR="00520D37" w:rsidRPr="00DE6E8C">
              <w:rPr>
                <w:rFonts w:ascii="Century Gothic" w:hAnsi="Century Gothic"/>
                <w:b/>
                <w:bCs/>
                <w:sz w:val="16"/>
                <w:szCs w:val="16"/>
              </w:rPr>
              <w:fldChar w:fldCharType="begin"/>
            </w:r>
            <w:r w:rsidR="00520D37" w:rsidRPr="00DE6E8C">
              <w:rPr>
                <w:rFonts w:ascii="Century Gothic" w:hAnsi="Century Gothic"/>
                <w:b/>
                <w:bCs/>
                <w:sz w:val="16"/>
                <w:szCs w:val="16"/>
              </w:rPr>
              <w:instrText>NUMPAGES</w:instrText>
            </w:r>
            <w:r w:rsidR="00520D37" w:rsidRPr="00DE6E8C">
              <w:rPr>
                <w:rFonts w:ascii="Century Gothic" w:hAnsi="Century Gothic"/>
                <w:b/>
                <w:bCs/>
                <w:sz w:val="16"/>
                <w:szCs w:val="16"/>
              </w:rPr>
              <w:fldChar w:fldCharType="separate"/>
            </w:r>
            <w:r>
              <w:rPr>
                <w:rFonts w:ascii="Century Gothic" w:hAnsi="Century Gothic"/>
                <w:b/>
                <w:bCs/>
                <w:noProof/>
                <w:sz w:val="16"/>
                <w:szCs w:val="16"/>
              </w:rPr>
              <w:t>13</w:t>
            </w:r>
            <w:r w:rsidR="00520D37" w:rsidRPr="00DE6E8C">
              <w:rPr>
                <w:rFonts w:ascii="Century Gothic" w:hAnsi="Century Gothic"/>
                <w:b/>
                <w:bCs/>
                <w:sz w:val="16"/>
                <w:szCs w:val="16"/>
              </w:rPr>
              <w:fldChar w:fldCharType="end"/>
            </w:r>
          </w:sdtContent>
        </w:sdt>
      </w:sdtContent>
    </w:sdt>
  </w:p>
  <w:p w14:paraId="3D7849BE" w14:textId="77777777" w:rsidR="00520D37" w:rsidRDefault="00520D37" w:rsidP="00DE6E8C">
    <w:pPr>
      <w:pStyle w:val="Piedepgina"/>
      <w:ind w:right="360"/>
      <w:rPr>
        <w:rFonts w:ascii="Century Gothic" w:hAnsi="Century Gothic"/>
        <w:bCs/>
        <w:sz w:val="16"/>
        <w:szCs w:val="16"/>
      </w:rPr>
    </w:pPr>
  </w:p>
  <w:p w14:paraId="4AB1D790" w14:textId="5245FAC1" w:rsidR="00520D37" w:rsidRDefault="00520D37"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t>EXPEDIENTE: ED</w:t>
    </w:r>
    <w:r w:rsidRPr="00CC554F">
      <w:rPr>
        <w:rFonts w:ascii="Century Gothic" w:hAnsi="Century Gothic"/>
        <w:bCs/>
        <w:sz w:val="16"/>
        <w:szCs w:val="16"/>
      </w:rPr>
      <w:t>-A-00</w:t>
    </w:r>
    <w:r>
      <w:rPr>
        <w:rFonts w:ascii="Century Gothic" w:hAnsi="Century Gothic"/>
        <w:bCs/>
        <w:sz w:val="16"/>
        <w:szCs w:val="16"/>
      </w:rPr>
      <w:t>32</w:t>
    </w:r>
    <w:r w:rsidRPr="00CC554F">
      <w:rPr>
        <w:rFonts w:ascii="Century Gothic" w:hAnsi="Century Gothic"/>
        <w:bCs/>
        <w:sz w:val="16"/>
        <w:szCs w:val="16"/>
      </w:rPr>
      <w:t>-2024-S</w:t>
    </w:r>
    <w:r w:rsidRPr="000576E5">
      <w:rPr>
        <w:rFonts w:ascii="Century Gothic" w:hAnsi="Century Gothic"/>
        <w:bCs/>
        <w:sz w:val="16"/>
        <w:szCs w:val="16"/>
      </w:rPr>
      <w:t>.</w:t>
    </w:r>
  </w:p>
  <w:p w14:paraId="23A78B7A" w14:textId="77777777" w:rsidR="00520D37" w:rsidRPr="00442F5C" w:rsidRDefault="00520D37"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5265D" w14:textId="77777777" w:rsidR="008C565E" w:rsidRDefault="008C565E" w:rsidP="00C31E86">
      <w:r>
        <w:separator/>
      </w:r>
    </w:p>
  </w:footnote>
  <w:footnote w:type="continuationSeparator" w:id="0">
    <w:p w14:paraId="3E776784" w14:textId="77777777" w:rsidR="008C565E" w:rsidRDefault="008C565E"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520D37" w14:paraId="161173A2" w14:textId="77777777" w:rsidTr="005C7E89">
      <w:trPr>
        <w:trHeight w:val="1420"/>
      </w:trPr>
      <w:tc>
        <w:tcPr>
          <w:tcW w:w="3982" w:type="dxa"/>
          <w:shd w:val="clear" w:color="auto" w:fill="auto"/>
        </w:tcPr>
        <w:p w14:paraId="0D2115AE" w14:textId="77777777" w:rsidR="00520D37" w:rsidRPr="004A666F" w:rsidRDefault="00520D3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65408" behindDoc="1" locked="0" layoutInCell="1" allowOverlap="1" wp14:anchorId="78A01547" wp14:editId="305D3C61">
                <wp:simplePos x="0" y="0"/>
                <wp:positionH relativeFrom="column">
                  <wp:posOffset>3967497</wp:posOffset>
                </wp:positionH>
                <wp:positionV relativeFrom="paragraph">
                  <wp:posOffset>9542</wp:posOffset>
                </wp:positionV>
                <wp:extent cx="1531620" cy="485775"/>
                <wp:effectExtent l="0" t="0" r="0" b="9525"/>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14:paraId="49495E65" w14:textId="77777777" w:rsidR="00520D37" w:rsidRPr="004A666F" w:rsidRDefault="00520D3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14:paraId="1EB72CA6" w14:textId="77777777" w:rsidR="00520D37" w:rsidRPr="004A666F" w:rsidRDefault="00520D37" w:rsidP="000B06E3">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14:paraId="74389B9E" w14:textId="77777777" w:rsidR="00520D37" w:rsidRDefault="00520D37" w:rsidP="00155CD5">
          <w:pPr>
            <w:pStyle w:val="Encabezado"/>
          </w:pPr>
        </w:p>
      </w:tc>
      <w:tc>
        <w:tcPr>
          <w:tcW w:w="5374" w:type="dxa"/>
          <w:shd w:val="clear" w:color="auto" w:fill="auto"/>
        </w:tcPr>
        <w:p w14:paraId="3AB6E8E5" w14:textId="17152705" w:rsidR="00520D37" w:rsidRDefault="00520D37" w:rsidP="00C31E86">
          <w:pPr>
            <w:pStyle w:val="Encabezado"/>
            <w:ind w:left="885"/>
            <w:jc w:val="right"/>
          </w:pPr>
        </w:p>
        <w:p w14:paraId="0E100F76" w14:textId="77777777" w:rsidR="00520D37" w:rsidRPr="00CC554F" w:rsidRDefault="00520D37" w:rsidP="00CC554F"/>
        <w:p w14:paraId="102D2DD3" w14:textId="77777777" w:rsidR="00520D37" w:rsidRPr="00CC554F" w:rsidRDefault="00520D37" w:rsidP="00CC554F"/>
        <w:p w14:paraId="2186B260" w14:textId="589C2EC0" w:rsidR="00520D37" w:rsidRDefault="00520D37" w:rsidP="00CC554F"/>
        <w:p w14:paraId="7ABA6E63" w14:textId="5226DF4A" w:rsidR="00520D37" w:rsidRPr="00CC554F" w:rsidRDefault="00520D37" w:rsidP="00CC554F">
          <w:pPr>
            <w:tabs>
              <w:tab w:val="left" w:pos="3081"/>
            </w:tabs>
          </w:pPr>
          <w:r>
            <w:tab/>
          </w:r>
        </w:p>
      </w:tc>
    </w:tr>
  </w:tbl>
  <w:p w14:paraId="368DCA8B" w14:textId="77777777" w:rsidR="00520D37" w:rsidRDefault="00520D37" w:rsidP="006339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3A55"/>
    <w:multiLevelType w:val="hybridMultilevel"/>
    <w:tmpl w:val="30B2AA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525D32"/>
    <w:multiLevelType w:val="hybridMultilevel"/>
    <w:tmpl w:val="348EA0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8415A78"/>
    <w:multiLevelType w:val="hybridMultilevel"/>
    <w:tmpl w:val="308608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972800"/>
    <w:multiLevelType w:val="hybridMultilevel"/>
    <w:tmpl w:val="668EC4F6"/>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A551257"/>
    <w:multiLevelType w:val="hybridMultilevel"/>
    <w:tmpl w:val="0B8E9E02"/>
    <w:lvl w:ilvl="0" w:tplc="8F901BFC">
      <w:start w:val="8"/>
      <w:numFmt w:val="bullet"/>
      <w:lvlText w:val=""/>
      <w:lvlJc w:val="left"/>
      <w:pPr>
        <w:ind w:left="1026" w:hanging="360"/>
      </w:pPr>
      <w:rPr>
        <w:rFonts w:ascii="Symbol" w:eastAsia="Calibri" w:hAnsi="Symbol"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abstractNum w:abstractNumId="5" w15:restartNumberingAfterBreak="0">
    <w:nsid w:val="0BEE5595"/>
    <w:multiLevelType w:val="hybridMultilevel"/>
    <w:tmpl w:val="AC4A42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E27F96"/>
    <w:multiLevelType w:val="hybridMultilevel"/>
    <w:tmpl w:val="531A8574"/>
    <w:lvl w:ilvl="0" w:tplc="A99AF864">
      <w:start w:val="1"/>
      <w:numFmt w:val="bullet"/>
      <w:lvlText w:val=""/>
      <w:lvlJc w:val="left"/>
      <w:pPr>
        <w:ind w:left="1428"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107C072F"/>
    <w:multiLevelType w:val="hybridMultilevel"/>
    <w:tmpl w:val="780CC94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10A4D9E"/>
    <w:multiLevelType w:val="hybridMultilevel"/>
    <w:tmpl w:val="8738149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850D32"/>
    <w:multiLevelType w:val="hybridMultilevel"/>
    <w:tmpl w:val="A9641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FEB3522"/>
    <w:multiLevelType w:val="hybridMultilevel"/>
    <w:tmpl w:val="B29A4D9C"/>
    <w:lvl w:ilvl="0" w:tplc="73FC01E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 w15:restartNumberingAfterBreak="0">
    <w:nsid w:val="20EA662B"/>
    <w:multiLevelType w:val="hybridMultilevel"/>
    <w:tmpl w:val="B1AEDA70"/>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7D975E3"/>
    <w:multiLevelType w:val="hybridMultilevel"/>
    <w:tmpl w:val="BF76C768"/>
    <w:lvl w:ilvl="0" w:tplc="128279DC">
      <w:start w:val="3"/>
      <w:numFmt w:val="bullet"/>
      <w:lvlText w:val="-"/>
      <w:lvlJc w:val="left"/>
      <w:pPr>
        <w:ind w:left="720" w:hanging="360"/>
      </w:pPr>
      <w:rPr>
        <w:rFonts w:ascii="Calibri" w:eastAsia="Arial"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4" w15:restartNumberingAfterBreak="0">
    <w:nsid w:val="2D456B16"/>
    <w:multiLevelType w:val="hybridMultilevel"/>
    <w:tmpl w:val="B90EC6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E1B04CF"/>
    <w:multiLevelType w:val="hybridMultilevel"/>
    <w:tmpl w:val="53CADC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E3E3089"/>
    <w:multiLevelType w:val="hybridMultilevel"/>
    <w:tmpl w:val="74988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2E24710"/>
    <w:multiLevelType w:val="hybridMultilevel"/>
    <w:tmpl w:val="E8F6A52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8" w15:restartNumberingAfterBreak="0">
    <w:nsid w:val="33D374F5"/>
    <w:multiLevelType w:val="hybridMultilevel"/>
    <w:tmpl w:val="8D5A57E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74B70AE"/>
    <w:multiLevelType w:val="hybridMultilevel"/>
    <w:tmpl w:val="2E76D394"/>
    <w:lvl w:ilvl="0" w:tplc="73FC01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82C2414"/>
    <w:multiLevelType w:val="hybridMultilevel"/>
    <w:tmpl w:val="895031D6"/>
    <w:lvl w:ilvl="0" w:tplc="B900A990">
      <w:start w:val="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8A84578"/>
    <w:multiLevelType w:val="hybridMultilevel"/>
    <w:tmpl w:val="A61E3880"/>
    <w:lvl w:ilvl="0" w:tplc="73FC01E2">
      <w:start w:val="1"/>
      <w:numFmt w:val="bullet"/>
      <w:lvlText w:val=""/>
      <w:lvlJc w:val="left"/>
      <w:pPr>
        <w:ind w:left="1566" w:hanging="360"/>
      </w:pPr>
      <w:rPr>
        <w:rFonts w:ascii="Symbol" w:hAnsi="Symbol" w:hint="default"/>
        <w:b w:val="0"/>
      </w:rPr>
    </w:lvl>
    <w:lvl w:ilvl="1" w:tplc="0C0A0003">
      <w:start w:val="1"/>
      <w:numFmt w:val="bullet"/>
      <w:lvlText w:val="o"/>
      <w:lvlJc w:val="left"/>
      <w:pPr>
        <w:ind w:left="2286" w:hanging="360"/>
      </w:pPr>
      <w:rPr>
        <w:rFonts w:ascii="Courier New" w:hAnsi="Courier New" w:cs="Courier New" w:hint="default"/>
      </w:rPr>
    </w:lvl>
    <w:lvl w:ilvl="2" w:tplc="0C0A0005" w:tentative="1">
      <w:start w:val="1"/>
      <w:numFmt w:val="bullet"/>
      <w:lvlText w:val=""/>
      <w:lvlJc w:val="left"/>
      <w:pPr>
        <w:ind w:left="3006" w:hanging="360"/>
      </w:pPr>
      <w:rPr>
        <w:rFonts w:ascii="Wingdings" w:hAnsi="Wingdings" w:hint="default"/>
      </w:rPr>
    </w:lvl>
    <w:lvl w:ilvl="3" w:tplc="0C0A0001" w:tentative="1">
      <w:start w:val="1"/>
      <w:numFmt w:val="bullet"/>
      <w:lvlText w:val=""/>
      <w:lvlJc w:val="left"/>
      <w:pPr>
        <w:ind w:left="3726" w:hanging="360"/>
      </w:pPr>
      <w:rPr>
        <w:rFonts w:ascii="Symbol" w:hAnsi="Symbol" w:hint="default"/>
      </w:rPr>
    </w:lvl>
    <w:lvl w:ilvl="4" w:tplc="0C0A0003" w:tentative="1">
      <w:start w:val="1"/>
      <w:numFmt w:val="bullet"/>
      <w:lvlText w:val="o"/>
      <w:lvlJc w:val="left"/>
      <w:pPr>
        <w:ind w:left="4446" w:hanging="360"/>
      </w:pPr>
      <w:rPr>
        <w:rFonts w:ascii="Courier New" w:hAnsi="Courier New" w:cs="Courier New" w:hint="default"/>
      </w:rPr>
    </w:lvl>
    <w:lvl w:ilvl="5" w:tplc="0C0A0005" w:tentative="1">
      <w:start w:val="1"/>
      <w:numFmt w:val="bullet"/>
      <w:lvlText w:val=""/>
      <w:lvlJc w:val="left"/>
      <w:pPr>
        <w:ind w:left="5166" w:hanging="360"/>
      </w:pPr>
      <w:rPr>
        <w:rFonts w:ascii="Wingdings" w:hAnsi="Wingdings" w:hint="default"/>
      </w:rPr>
    </w:lvl>
    <w:lvl w:ilvl="6" w:tplc="0C0A0001" w:tentative="1">
      <w:start w:val="1"/>
      <w:numFmt w:val="bullet"/>
      <w:lvlText w:val=""/>
      <w:lvlJc w:val="left"/>
      <w:pPr>
        <w:ind w:left="5886" w:hanging="360"/>
      </w:pPr>
      <w:rPr>
        <w:rFonts w:ascii="Symbol" w:hAnsi="Symbol" w:hint="default"/>
      </w:rPr>
    </w:lvl>
    <w:lvl w:ilvl="7" w:tplc="0C0A0003" w:tentative="1">
      <w:start w:val="1"/>
      <w:numFmt w:val="bullet"/>
      <w:lvlText w:val="o"/>
      <w:lvlJc w:val="left"/>
      <w:pPr>
        <w:ind w:left="6606" w:hanging="360"/>
      </w:pPr>
      <w:rPr>
        <w:rFonts w:ascii="Courier New" w:hAnsi="Courier New" w:cs="Courier New" w:hint="default"/>
      </w:rPr>
    </w:lvl>
    <w:lvl w:ilvl="8" w:tplc="0C0A0005" w:tentative="1">
      <w:start w:val="1"/>
      <w:numFmt w:val="bullet"/>
      <w:lvlText w:val=""/>
      <w:lvlJc w:val="left"/>
      <w:pPr>
        <w:ind w:left="7326" w:hanging="360"/>
      </w:pPr>
      <w:rPr>
        <w:rFonts w:ascii="Wingdings" w:hAnsi="Wingdings" w:hint="default"/>
      </w:rPr>
    </w:lvl>
  </w:abstractNum>
  <w:abstractNum w:abstractNumId="22" w15:restartNumberingAfterBreak="0">
    <w:nsid w:val="40CC089F"/>
    <w:multiLevelType w:val="hybridMultilevel"/>
    <w:tmpl w:val="EA0C94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229641E"/>
    <w:multiLevelType w:val="hybridMultilevel"/>
    <w:tmpl w:val="1F1E0B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24B07AD"/>
    <w:multiLevelType w:val="hybridMultilevel"/>
    <w:tmpl w:val="BD6A2A44"/>
    <w:lvl w:ilvl="0" w:tplc="0C0A0001">
      <w:start w:val="1"/>
      <w:numFmt w:val="bullet"/>
      <w:lvlText w:val=""/>
      <w:lvlJc w:val="left"/>
      <w:pPr>
        <w:ind w:left="2149" w:hanging="360"/>
      </w:pPr>
      <w:rPr>
        <w:rFonts w:ascii="Symbol" w:hAnsi="Symbol" w:hint="default"/>
      </w:rPr>
    </w:lvl>
    <w:lvl w:ilvl="1" w:tplc="0C0A0003">
      <w:start w:val="1"/>
      <w:numFmt w:val="bullet"/>
      <w:lvlText w:val="o"/>
      <w:lvlJc w:val="left"/>
      <w:pPr>
        <w:ind w:left="2869" w:hanging="360"/>
      </w:pPr>
      <w:rPr>
        <w:rFonts w:ascii="Courier New" w:hAnsi="Courier New" w:cs="Courier New" w:hint="default"/>
      </w:rPr>
    </w:lvl>
    <w:lvl w:ilvl="2" w:tplc="0C0A0005">
      <w:start w:val="1"/>
      <w:numFmt w:val="bullet"/>
      <w:lvlText w:val=""/>
      <w:lvlJc w:val="left"/>
      <w:pPr>
        <w:ind w:left="3589" w:hanging="360"/>
      </w:pPr>
      <w:rPr>
        <w:rFonts w:ascii="Wingdings" w:hAnsi="Wingdings" w:hint="default"/>
      </w:rPr>
    </w:lvl>
    <w:lvl w:ilvl="3" w:tplc="0C0A0001">
      <w:start w:val="1"/>
      <w:numFmt w:val="bullet"/>
      <w:lvlText w:val=""/>
      <w:lvlJc w:val="left"/>
      <w:pPr>
        <w:ind w:left="4309" w:hanging="360"/>
      </w:pPr>
      <w:rPr>
        <w:rFonts w:ascii="Symbol" w:hAnsi="Symbol" w:hint="default"/>
      </w:rPr>
    </w:lvl>
    <w:lvl w:ilvl="4" w:tplc="0C0A0003">
      <w:start w:val="1"/>
      <w:numFmt w:val="bullet"/>
      <w:lvlText w:val="o"/>
      <w:lvlJc w:val="left"/>
      <w:pPr>
        <w:ind w:left="5029" w:hanging="360"/>
      </w:pPr>
      <w:rPr>
        <w:rFonts w:ascii="Courier New" w:hAnsi="Courier New" w:cs="Courier New" w:hint="default"/>
      </w:rPr>
    </w:lvl>
    <w:lvl w:ilvl="5" w:tplc="0C0A0005">
      <w:start w:val="1"/>
      <w:numFmt w:val="bullet"/>
      <w:lvlText w:val=""/>
      <w:lvlJc w:val="left"/>
      <w:pPr>
        <w:ind w:left="5749" w:hanging="360"/>
      </w:pPr>
      <w:rPr>
        <w:rFonts w:ascii="Wingdings" w:hAnsi="Wingdings" w:hint="default"/>
      </w:rPr>
    </w:lvl>
    <w:lvl w:ilvl="6" w:tplc="0C0A0001">
      <w:start w:val="1"/>
      <w:numFmt w:val="bullet"/>
      <w:lvlText w:val=""/>
      <w:lvlJc w:val="left"/>
      <w:pPr>
        <w:ind w:left="6469" w:hanging="360"/>
      </w:pPr>
      <w:rPr>
        <w:rFonts w:ascii="Symbol" w:hAnsi="Symbol" w:hint="default"/>
      </w:rPr>
    </w:lvl>
    <w:lvl w:ilvl="7" w:tplc="0C0A0003">
      <w:start w:val="1"/>
      <w:numFmt w:val="bullet"/>
      <w:lvlText w:val="o"/>
      <w:lvlJc w:val="left"/>
      <w:pPr>
        <w:ind w:left="7189" w:hanging="360"/>
      </w:pPr>
      <w:rPr>
        <w:rFonts w:ascii="Courier New" w:hAnsi="Courier New" w:cs="Courier New" w:hint="default"/>
      </w:rPr>
    </w:lvl>
    <w:lvl w:ilvl="8" w:tplc="0C0A0005">
      <w:start w:val="1"/>
      <w:numFmt w:val="bullet"/>
      <w:lvlText w:val=""/>
      <w:lvlJc w:val="left"/>
      <w:pPr>
        <w:ind w:left="7909" w:hanging="360"/>
      </w:pPr>
      <w:rPr>
        <w:rFonts w:ascii="Wingdings" w:hAnsi="Wingdings" w:hint="default"/>
      </w:rPr>
    </w:lvl>
  </w:abstractNum>
  <w:abstractNum w:abstractNumId="25" w15:restartNumberingAfterBreak="0">
    <w:nsid w:val="42EE7838"/>
    <w:multiLevelType w:val="hybridMultilevel"/>
    <w:tmpl w:val="3C4C7B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4BB773E"/>
    <w:multiLevelType w:val="hybridMultilevel"/>
    <w:tmpl w:val="9F3C31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6EF067F"/>
    <w:multiLevelType w:val="hybridMultilevel"/>
    <w:tmpl w:val="D8CCB0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7402396"/>
    <w:multiLevelType w:val="hybridMultilevel"/>
    <w:tmpl w:val="74C08E0E"/>
    <w:lvl w:ilvl="0" w:tplc="C5643354">
      <w:start w:val="3"/>
      <w:numFmt w:val="bullet"/>
      <w:lvlText w:val="-"/>
      <w:lvlJc w:val="left"/>
      <w:pPr>
        <w:ind w:left="786" w:hanging="360"/>
      </w:pPr>
      <w:rPr>
        <w:rFonts w:ascii="Calibri" w:eastAsia="Times New Roman" w:hAnsi="Calibri" w:cs="Calibri" w:hint="default"/>
      </w:rPr>
    </w:lvl>
    <w:lvl w:ilvl="1" w:tplc="0C0A0003">
      <w:start w:val="1"/>
      <w:numFmt w:val="bullet"/>
      <w:lvlText w:val="o"/>
      <w:lvlJc w:val="left"/>
      <w:pPr>
        <w:ind w:left="1506" w:hanging="360"/>
      </w:pPr>
      <w:rPr>
        <w:rFonts w:ascii="Courier New" w:hAnsi="Courier New" w:cs="Courier New" w:hint="default"/>
      </w:rPr>
    </w:lvl>
    <w:lvl w:ilvl="2" w:tplc="0C0A0005">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9" w15:restartNumberingAfterBreak="0">
    <w:nsid w:val="495F742F"/>
    <w:multiLevelType w:val="hybridMultilevel"/>
    <w:tmpl w:val="1396B6A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AD34C46"/>
    <w:multiLevelType w:val="hybridMultilevel"/>
    <w:tmpl w:val="E2489F32"/>
    <w:lvl w:ilvl="0" w:tplc="128279DC">
      <w:start w:val="3"/>
      <w:numFmt w:val="bullet"/>
      <w:lvlText w:val="-"/>
      <w:lvlJc w:val="left"/>
      <w:pPr>
        <w:ind w:left="720" w:hanging="360"/>
      </w:pPr>
      <w:rPr>
        <w:rFonts w:ascii="Calibri" w:eastAsia="Arial"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B3910F5"/>
    <w:multiLevelType w:val="hybridMultilevel"/>
    <w:tmpl w:val="D5C46946"/>
    <w:lvl w:ilvl="0" w:tplc="D9E81A5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EB23EC8"/>
    <w:multiLevelType w:val="hybridMultilevel"/>
    <w:tmpl w:val="F29E5D04"/>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3CF058D"/>
    <w:multiLevelType w:val="hybridMultilevel"/>
    <w:tmpl w:val="A148BC78"/>
    <w:lvl w:ilvl="0" w:tplc="035400A2">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54455BD"/>
    <w:multiLevelType w:val="multilevel"/>
    <w:tmpl w:val="913641FA"/>
    <w:lvl w:ilvl="0">
      <w:start w:val="1"/>
      <w:numFmt w:val="decimal"/>
      <w:lvlText w:val="%1."/>
      <w:lvlJc w:val="left"/>
      <w:pPr>
        <w:ind w:left="360" w:hanging="360"/>
      </w:pPr>
      <w:rPr>
        <w:rFonts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5"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15:restartNumberingAfterBreak="0">
    <w:nsid w:val="58310C4C"/>
    <w:multiLevelType w:val="hybridMultilevel"/>
    <w:tmpl w:val="2730D67C"/>
    <w:lvl w:ilvl="0" w:tplc="B900A990">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58C42670"/>
    <w:multiLevelType w:val="hybridMultilevel"/>
    <w:tmpl w:val="FF1A51A0"/>
    <w:lvl w:ilvl="0" w:tplc="2488C1B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5ADF5B66"/>
    <w:multiLevelType w:val="multilevel"/>
    <w:tmpl w:val="913641FA"/>
    <w:lvl w:ilvl="0">
      <w:start w:val="1"/>
      <w:numFmt w:val="decimal"/>
      <w:lvlText w:val="%1."/>
      <w:lvlJc w:val="left"/>
      <w:pPr>
        <w:ind w:left="360" w:hanging="360"/>
      </w:pPr>
      <w:rPr>
        <w:rFonts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9" w15:restartNumberingAfterBreak="0">
    <w:nsid w:val="5C81035A"/>
    <w:multiLevelType w:val="hybridMultilevel"/>
    <w:tmpl w:val="91FABC6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F03383F"/>
    <w:multiLevelType w:val="hybridMultilevel"/>
    <w:tmpl w:val="8E4473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D3AAB08C">
      <w:start w:val="4"/>
      <w:numFmt w:val="bullet"/>
      <w:lvlText w:val="•"/>
      <w:lvlJc w:val="left"/>
      <w:pPr>
        <w:ind w:left="2160" w:hanging="360"/>
      </w:pPr>
      <w:rPr>
        <w:rFonts w:ascii="Century Gothic" w:eastAsia="Times New Roman" w:hAnsi="Century Gothic" w:cs="Calibri Light"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F9E76DD"/>
    <w:multiLevelType w:val="multilevel"/>
    <w:tmpl w:val="BCC2E764"/>
    <w:lvl w:ilvl="0">
      <w:start w:val="9"/>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FA80151"/>
    <w:multiLevelType w:val="hybridMultilevel"/>
    <w:tmpl w:val="FF28522C"/>
    <w:lvl w:ilvl="0" w:tplc="49025D42">
      <w:start w:val="1"/>
      <w:numFmt w:val="upperLetter"/>
      <w:lvlText w:val="%1)"/>
      <w:lvlJc w:val="left"/>
      <w:pPr>
        <w:ind w:left="349" w:hanging="360"/>
      </w:pPr>
      <w:rPr>
        <w:rFonts w:hint="default"/>
      </w:rPr>
    </w:lvl>
    <w:lvl w:ilvl="1" w:tplc="0C0A0019" w:tentative="1">
      <w:start w:val="1"/>
      <w:numFmt w:val="lowerLetter"/>
      <w:lvlText w:val="%2."/>
      <w:lvlJc w:val="left"/>
      <w:pPr>
        <w:ind w:left="1069" w:hanging="360"/>
      </w:pPr>
    </w:lvl>
    <w:lvl w:ilvl="2" w:tplc="0C0A001B" w:tentative="1">
      <w:start w:val="1"/>
      <w:numFmt w:val="lowerRoman"/>
      <w:lvlText w:val="%3."/>
      <w:lvlJc w:val="right"/>
      <w:pPr>
        <w:ind w:left="1789" w:hanging="180"/>
      </w:pPr>
    </w:lvl>
    <w:lvl w:ilvl="3" w:tplc="0C0A000F" w:tentative="1">
      <w:start w:val="1"/>
      <w:numFmt w:val="decimal"/>
      <w:lvlText w:val="%4."/>
      <w:lvlJc w:val="left"/>
      <w:pPr>
        <w:ind w:left="2509" w:hanging="360"/>
      </w:pPr>
    </w:lvl>
    <w:lvl w:ilvl="4" w:tplc="0C0A0019" w:tentative="1">
      <w:start w:val="1"/>
      <w:numFmt w:val="lowerLetter"/>
      <w:lvlText w:val="%5."/>
      <w:lvlJc w:val="left"/>
      <w:pPr>
        <w:ind w:left="3229" w:hanging="360"/>
      </w:pPr>
    </w:lvl>
    <w:lvl w:ilvl="5" w:tplc="0C0A001B" w:tentative="1">
      <w:start w:val="1"/>
      <w:numFmt w:val="lowerRoman"/>
      <w:lvlText w:val="%6."/>
      <w:lvlJc w:val="right"/>
      <w:pPr>
        <w:ind w:left="3949" w:hanging="180"/>
      </w:pPr>
    </w:lvl>
    <w:lvl w:ilvl="6" w:tplc="0C0A000F" w:tentative="1">
      <w:start w:val="1"/>
      <w:numFmt w:val="decimal"/>
      <w:lvlText w:val="%7."/>
      <w:lvlJc w:val="left"/>
      <w:pPr>
        <w:ind w:left="4669" w:hanging="360"/>
      </w:pPr>
    </w:lvl>
    <w:lvl w:ilvl="7" w:tplc="0C0A0019" w:tentative="1">
      <w:start w:val="1"/>
      <w:numFmt w:val="lowerLetter"/>
      <w:lvlText w:val="%8."/>
      <w:lvlJc w:val="left"/>
      <w:pPr>
        <w:ind w:left="5389" w:hanging="360"/>
      </w:pPr>
    </w:lvl>
    <w:lvl w:ilvl="8" w:tplc="0C0A001B" w:tentative="1">
      <w:start w:val="1"/>
      <w:numFmt w:val="lowerRoman"/>
      <w:lvlText w:val="%9."/>
      <w:lvlJc w:val="right"/>
      <w:pPr>
        <w:ind w:left="6109" w:hanging="180"/>
      </w:pPr>
    </w:lvl>
  </w:abstractNum>
  <w:abstractNum w:abstractNumId="43"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44"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6261523"/>
    <w:multiLevelType w:val="hybridMultilevel"/>
    <w:tmpl w:val="326A9A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8A718C2"/>
    <w:multiLevelType w:val="hybridMultilevel"/>
    <w:tmpl w:val="E7D6C4F6"/>
    <w:lvl w:ilvl="0" w:tplc="0C0A0003">
      <w:start w:val="1"/>
      <w:numFmt w:val="bullet"/>
      <w:lvlText w:val="o"/>
      <w:lvlJc w:val="left"/>
      <w:pPr>
        <w:ind w:left="2138" w:hanging="360"/>
      </w:pPr>
      <w:rPr>
        <w:rFonts w:ascii="Courier New" w:hAnsi="Courier New" w:cs="Courier New"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47" w15:restartNumberingAfterBreak="0">
    <w:nsid w:val="692920E6"/>
    <w:multiLevelType w:val="hybridMultilevel"/>
    <w:tmpl w:val="B00A0D90"/>
    <w:lvl w:ilvl="0" w:tplc="B900A990">
      <w:start w:val="2"/>
      <w:numFmt w:val="bullet"/>
      <w:lvlText w:val="-"/>
      <w:lvlJc w:val="left"/>
      <w:pPr>
        <w:ind w:left="1026" w:hanging="360"/>
      </w:pPr>
      <w:rPr>
        <w:rFonts w:ascii="Calibri" w:eastAsia="Calibri" w:hAnsi="Calibri" w:cs="Calibri" w:hint="default"/>
      </w:rPr>
    </w:lvl>
    <w:lvl w:ilvl="1" w:tplc="0C0A0003">
      <w:start w:val="1"/>
      <w:numFmt w:val="bullet"/>
      <w:lvlText w:val="o"/>
      <w:lvlJc w:val="left"/>
      <w:pPr>
        <w:ind w:left="1746" w:hanging="360"/>
      </w:pPr>
      <w:rPr>
        <w:rFonts w:ascii="Courier New" w:hAnsi="Courier New" w:cs="Courier New" w:hint="default"/>
      </w:rPr>
    </w:lvl>
    <w:lvl w:ilvl="2" w:tplc="0C0A0005" w:tentative="1">
      <w:start w:val="1"/>
      <w:numFmt w:val="bullet"/>
      <w:lvlText w:val=""/>
      <w:lvlJc w:val="left"/>
      <w:pPr>
        <w:ind w:left="2466" w:hanging="360"/>
      </w:pPr>
      <w:rPr>
        <w:rFonts w:ascii="Wingdings" w:hAnsi="Wingdings" w:hint="default"/>
      </w:rPr>
    </w:lvl>
    <w:lvl w:ilvl="3" w:tplc="0C0A0001" w:tentative="1">
      <w:start w:val="1"/>
      <w:numFmt w:val="bullet"/>
      <w:lvlText w:val=""/>
      <w:lvlJc w:val="left"/>
      <w:pPr>
        <w:ind w:left="3186" w:hanging="360"/>
      </w:pPr>
      <w:rPr>
        <w:rFonts w:ascii="Symbol" w:hAnsi="Symbol" w:hint="default"/>
      </w:rPr>
    </w:lvl>
    <w:lvl w:ilvl="4" w:tplc="0C0A0003" w:tentative="1">
      <w:start w:val="1"/>
      <w:numFmt w:val="bullet"/>
      <w:lvlText w:val="o"/>
      <w:lvlJc w:val="left"/>
      <w:pPr>
        <w:ind w:left="3906" w:hanging="360"/>
      </w:pPr>
      <w:rPr>
        <w:rFonts w:ascii="Courier New" w:hAnsi="Courier New" w:cs="Courier New" w:hint="default"/>
      </w:rPr>
    </w:lvl>
    <w:lvl w:ilvl="5" w:tplc="0C0A0005" w:tentative="1">
      <w:start w:val="1"/>
      <w:numFmt w:val="bullet"/>
      <w:lvlText w:val=""/>
      <w:lvlJc w:val="left"/>
      <w:pPr>
        <w:ind w:left="4626" w:hanging="360"/>
      </w:pPr>
      <w:rPr>
        <w:rFonts w:ascii="Wingdings" w:hAnsi="Wingdings" w:hint="default"/>
      </w:rPr>
    </w:lvl>
    <w:lvl w:ilvl="6" w:tplc="0C0A0001" w:tentative="1">
      <w:start w:val="1"/>
      <w:numFmt w:val="bullet"/>
      <w:lvlText w:val=""/>
      <w:lvlJc w:val="left"/>
      <w:pPr>
        <w:ind w:left="5346" w:hanging="360"/>
      </w:pPr>
      <w:rPr>
        <w:rFonts w:ascii="Symbol" w:hAnsi="Symbol" w:hint="default"/>
      </w:rPr>
    </w:lvl>
    <w:lvl w:ilvl="7" w:tplc="0C0A0003" w:tentative="1">
      <w:start w:val="1"/>
      <w:numFmt w:val="bullet"/>
      <w:lvlText w:val="o"/>
      <w:lvlJc w:val="left"/>
      <w:pPr>
        <w:ind w:left="6066" w:hanging="360"/>
      </w:pPr>
      <w:rPr>
        <w:rFonts w:ascii="Courier New" w:hAnsi="Courier New" w:cs="Courier New" w:hint="default"/>
      </w:rPr>
    </w:lvl>
    <w:lvl w:ilvl="8" w:tplc="0C0A0005" w:tentative="1">
      <w:start w:val="1"/>
      <w:numFmt w:val="bullet"/>
      <w:lvlText w:val=""/>
      <w:lvlJc w:val="left"/>
      <w:pPr>
        <w:ind w:left="6786" w:hanging="360"/>
      </w:pPr>
      <w:rPr>
        <w:rFonts w:ascii="Wingdings" w:hAnsi="Wingdings" w:hint="default"/>
      </w:rPr>
    </w:lvl>
  </w:abstractNum>
  <w:abstractNum w:abstractNumId="48" w15:restartNumberingAfterBreak="0">
    <w:nsid w:val="69593AFD"/>
    <w:multiLevelType w:val="hybridMultilevel"/>
    <w:tmpl w:val="7A3E14DE"/>
    <w:lvl w:ilvl="0" w:tplc="F29A88FA">
      <w:start w:val="1"/>
      <w:numFmt w:val="decimal"/>
      <w:lvlText w:val="%1."/>
      <w:lvlJc w:val="left"/>
      <w:pPr>
        <w:ind w:left="1440" w:hanging="360"/>
      </w:pPr>
      <w:rPr>
        <w:b/>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9" w15:restartNumberingAfterBreak="0">
    <w:nsid w:val="6A562E7C"/>
    <w:multiLevelType w:val="hybridMultilevel"/>
    <w:tmpl w:val="7A3E14DE"/>
    <w:lvl w:ilvl="0" w:tplc="F29A88FA">
      <w:start w:val="1"/>
      <w:numFmt w:val="decimal"/>
      <w:lvlText w:val="%1."/>
      <w:lvlJc w:val="left"/>
      <w:pPr>
        <w:ind w:left="1440" w:hanging="360"/>
      </w:pPr>
      <w:rPr>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0" w15:restartNumberingAfterBreak="0">
    <w:nsid w:val="6A59254C"/>
    <w:multiLevelType w:val="hybridMultilevel"/>
    <w:tmpl w:val="17160A60"/>
    <w:lvl w:ilvl="0" w:tplc="0C0A001B">
      <w:start w:val="1"/>
      <w:numFmt w:val="low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75D8263D"/>
    <w:multiLevelType w:val="hybridMultilevel"/>
    <w:tmpl w:val="CE10EE7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7D102526"/>
    <w:multiLevelType w:val="hybridMultilevel"/>
    <w:tmpl w:val="A6EC3F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44"/>
  </w:num>
  <w:num w:numId="2">
    <w:abstractNumId w:val="54"/>
  </w:num>
  <w:num w:numId="3">
    <w:abstractNumId w:val="36"/>
  </w:num>
  <w:num w:numId="4">
    <w:abstractNumId w:val="39"/>
  </w:num>
  <w:num w:numId="5">
    <w:abstractNumId w:val="51"/>
  </w:num>
  <w:num w:numId="6">
    <w:abstractNumId w:val="13"/>
  </w:num>
  <w:num w:numId="7">
    <w:abstractNumId w:val="35"/>
  </w:num>
  <w:num w:numId="8">
    <w:abstractNumId w:val="43"/>
  </w:num>
  <w:num w:numId="9">
    <w:abstractNumId w:val="28"/>
  </w:num>
  <w:num w:numId="10">
    <w:abstractNumId w:val="24"/>
  </w:num>
  <w:num w:numId="11">
    <w:abstractNumId w:val="10"/>
  </w:num>
  <w:num w:numId="12">
    <w:abstractNumId w:val="21"/>
  </w:num>
  <w:num w:numId="13">
    <w:abstractNumId w:val="25"/>
  </w:num>
  <w:num w:numId="14">
    <w:abstractNumId w:val="26"/>
  </w:num>
  <w:num w:numId="15">
    <w:abstractNumId w:val="52"/>
  </w:num>
  <w:num w:numId="16">
    <w:abstractNumId w:val="6"/>
  </w:num>
  <w:num w:numId="17">
    <w:abstractNumId w:val="38"/>
  </w:num>
  <w:num w:numId="18">
    <w:abstractNumId w:val="31"/>
  </w:num>
  <w:num w:numId="19">
    <w:abstractNumId w:val="9"/>
  </w:num>
  <w:num w:numId="20">
    <w:abstractNumId w:val="0"/>
  </w:num>
  <w:num w:numId="21">
    <w:abstractNumId w:val="53"/>
  </w:num>
  <w:num w:numId="22">
    <w:abstractNumId w:val="14"/>
  </w:num>
  <w:num w:numId="23">
    <w:abstractNumId w:val="45"/>
  </w:num>
  <w:num w:numId="24">
    <w:abstractNumId w:val="48"/>
  </w:num>
  <w:num w:numId="25">
    <w:abstractNumId w:val="34"/>
  </w:num>
  <w:num w:numId="26">
    <w:abstractNumId w:val="33"/>
  </w:num>
  <w:num w:numId="27">
    <w:abstractNumId w:val="1"/>
  </w:num>
  <w:num w:numId="28">
    <w:abstractNumId w:val="32"/>
  </w:num>
  <w:num w:numId="29">
    <w:abstractNumId w:val="50"/>
  </w:num>
  <w:num w:numId="30">
    <w:abstractNumId w:val="16"/>
  </w:num>
  <w:num w:numId="31">
    <w:abstractNumId w:val="17"/>
  </w:num>
  <w:num w:numId="32">
    <w:abstractNumId w:val="15"/>
  </w:num>
  <w:num w:numId="33">
    <w:abstractNumId w:val="22"/>
  </w:num>
  <w:num w:numId="34">
    <w:abstractNumId w:val="27"/>
  </w:num>
  <w:num w:numId="35">
    <w:abstractNumId w:val="19"/>
  </w:num>
  <w:num w:numId="36">
    <w:abstractNumId w:val="37"/>
  </w:num>
  <w:num w:numId="37">
    <w:abstractNumId w:val="46"/>
  </w:num>
  <w:num w:numId="38">
    <w:abstractNumId w:val="30"/>
  </w:num>
  <w:num w:numId="39">
    <w:abstractNumId w:val="4"/>
  </w:num>
  <w:num w:numId="40">
    <w:abstractNumId w:val="40"/>
  </w:num>
  <w:num w:numId="41">
    <w:abstractNumId w:val="20"/>
  </w:num>
  <w:num w:numId="42">
    <w:abstractNumId w:val="47"/>
  </w:num>
  <w:num w:numId="43">
    <w:abstractNumId w:val="12"/>
  </w:num>
  <w:num w:numId="44">
    <w:abstractNumId w:val="8"/>
  </w:num>
  <w:num w:numId="45">
    <w:abstractNumId w:val="7"/>
  </w:num>
  <w:num w:numId="46">
    <w:abstractNumId w:val="29"/>
  </w:num>
  <w:num w:numId="47">
    <w:abstractNumId w:val="18"/>
  </w:num>
  <w:num w:numId="48">
    <w:abstractNumId w:val="3"/>
  </w:num>
  <w:num w:numId="49">
    <w:abstractNumId w:val="11"/>
  </w:num>
  <w:num w:numId="50">
    <w:abstractNumId w:val="23"/>
  </w:num>
  <w:num w:numId="51">
    <w:abstractNumId w:val="41"/>
  </w:num>
  <w:num w:numId="52">
    <w:abstractNumId w:val="2"/>
  </w:num>
  <w:num w:numId="53">
    <w:abstractNumId w:val="5"/>
  </w:num>
  <w:num w:numId="54">
    <w:abstractNumId w:val="49"/>
  </w:num>
  <w:num w:numId="55">
    <w:abstractNumId w:val="42"/>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lar García Corredor">
    <w15:presenceInfo w15:providerId="AD" w15:userId="S-1-5-21-2876769281-1990577423-3551900672-11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3EE"/>
    <w:rsid w:val="0000188F"/>
    <w:rsid w:val="00001B65"/>
    <w:rsid w:val="00002C03"/>
    <w:rsid w:val="000038DC"/>
    <w:rsid w:val="00003CFF"/>
    <w:rsid w:val="00004D4D"/>
    <w:rsid w:val="00005A3D"/>
    <w:rsid w:val="00005AAB"/>
    <w:rsid w:val="00006801"/>
    <w:rsid w:val="000111AE"/>
    <w:rsid w:val="00013E3F"/>
    <w:rsid w:val="000140E1"/>
    <w:rsid w:val="00014B94"/>
    <w:rsid w:val="00014C0F"/>
    <w:rsid w:val="000201F7"/>
    <w:rsid w:val="0002072E"/>
    <w:rsid w:val="00022006"/>
    <w:rsid w:val="0002390F"/>
    <w:rsid w:val="00023A30"/>
    <w:rsid w:val="00023DEA"/>
    <w:rsid w:val="000244C3"/>
    <w:rsid w:val="00024A20"/>
    <w:rsid w:val="00025D67"/>
    <w:rsid w:val="00026520"/>
    <w:rsid w:val="00027717"/>
    <w:rsid w:val="000277D6"/>
    <w:rsid w:val="000313C8"/>
    <w:rsid w:val="0003211D"/>
    <w:rsid w:val="00032A68"/>
    <w:rsid w:val="00032F84"/>
    <w:rsid w:val="00033D7D"/>
    <w:rsid w:val="00034717"/>
    <w:rsid w:val="00034EA2"/>
    <w:rsid w:val="00037CB0"/>
    <w:rsid w:val="00040335"/>
    <w:rsid w:val="000405AD"/>
    <w:rsid w:val="000435FE"/>
    <w:rsid w:val="00044BF0"/>
    <w:rsid w:val="00044DEC"/>
    <w:rsid w:val="00044FC0"/>
    <w:rsid w:val="0004503F"/>
    <w:rsid w:val="000453AE"/>
    <w:rsid w:val="000463EC"/>
    <w:rsid w:val="00052569"/>
    <w:rsid w:val="00052E51"/>
    <w:rsid w:val="0005376B"/>
    <w:rsid w:val="00054B29"/>
    <w:rsid w:val="00054ED6"/>
    <w:rsid w:val="000552BA"/>
    <w:rsid w:val="00055EE0"/>
    <w:rsid w:val="000576E5"/>
    <w:rsid w:val="00057750"/>
    <w:rsid w:val="00060714"/>
    <w:rsid w:val="00060AB8"/>
    <w:rsid w:val="00061A6E"/>
    <w:rsid w:val="000637A6"/>
    <w:rsid w:val="000639C2"/>
    <w:rsid w:val="00063E7C"/>
    <w:rsid w:val="000641F5"/>
    <w:rsid w:val="0006590C"/>
    <w:rsid w:val="00065C60"/>
    <w:rsid w:val="0007015B"/>
    <w:rsid w:val="00072B99"/>
    <w:rsid w:val="0007438F"/>
    <w:rsid w:val="000749A9"/>
    <w:rsid w:val="000760EE"/>
    <w:rsid w:val="0007616C"/>
    <w:rsid w:val="00076594"/>
    <w:rsid w:val="00076B13"/>
    <w:rsid w:val="000819B4"/>
    <w:rsid w:val="0008744F"/>
    <w:rsid w:val="00087826"/>
    <w:rsid w:val="00094D1B"/>
    <w:rsid w:val="00095BC2"/>
    <w:rsid w:val="000964CE"/>
    <w:rsid w:val="0009654A"/>
    <w:rsid w:val="00097276"/>
    <w:rsid w:val="000A0B3C"/>
    <w:rsid w:val="000A129E"/>
    <w:rsid w:val="000A3826"/>
    <w:rsid w:val="000A3F0D"/>
    <w:rsid w:val="000A45B8"/>
    <w:rsid w:val="000A714D"/>
    <w:rsid w:val="000B06E3"/>
    <w:rsid w:val="000B4690"/>
    <w:rsid w:val="000B4917"/>
    <w:rsid w:val="000B5186"/>
    <w:rsid w:val="000B5812"/>
    <w:rsid w:val="000B5D66"/>
    <w:rsid w:val="000B7060"/>
    <w:rsid w:val="000C17AE"/>
    <w:rsid w:val="000C3B5E"/>
    <w:rsid w:val="000C3F8D"/>
    <w:rsid w:val="000C4A12"/>
    <w:rsid w:val="000C5DA2"/>
    <w:rsid w:val="000C635D"/>
    <w:rsid w:val="000C7AD5"/>
    <w:rsid w:val="000D051D"/>
    <w:rsid w:val="000D534E"/>
    <w:rsid w:val="000D57BF"/>
    <w:rsid w:val="000D614A"/>
    <w:rsid w:val="000D6F63"/>
    <w:rsid w:val="000E174A"/>
    <w:rsid w:val="000E1D2A"/>
    <w:rsid w:val="000E2360"/>
    <w:rsid w:val="000E31B8"/>
    <w:rsid w:val="000E387D"/>
    <w:rsid w:val="000E3B65"/>
    <w:rsid w:val="000E3FA6"/>
    <w:rsid w:val="000E4B9B"/>
    <w:rsid w:val="000E4BD3"/>
    <w:rsid w:val="000E4DF1"/>
    <w:rsid w:val="000E72D2"/>
    <w:rsid w:val="000E754E"/>
    <w:rsid w:val="000F03A8"/>
    <w:rsid w:val="000F0A86"/>
    <w:rsid w:val="000F21C4"/>
    <w:rsid w:val="000F2D2E"/>
    <w:rsid w:val="000F30FB"/>
    <w:rsid w:val="000F315C"/>
    <w:rsid w:val="000F3871"/>
    <w:rsid w:val="000F4FF4"/>
    <w:rsid w:val="000F6537"/>
    <w:rsid w:val="000F6BC1"/>
    <w:rsid w:val="0010098B"/>
    <w:rsid w:val="00100F8A"/>
    <w:rsid w:val="00101AE6"/>
    <w:rsid w:val="0010413F"/>
    <w:rsid w:val="00105144"/>
    <w:rsid w:val="00105579"/>
    <w:rsid w:val="001074E0"/>
    <w:rsid w:val="001078ED"/>
    <w:rsid w:val="00107CDB"/>
    <w:rsid w:val="00107D46"/>
    <w:rsid w:val="00110E25"/>
    <w:rsid w:val="00111431"/>
    <w:rsid w:val="0011178B"/>
    <w:rsid w:val="00112A5D"/>
    <w:rsid w:val="00113619"/>
    <w:rsid w:val="00113699"/>
    <w:rsid w:val="00114CDC"/>
    <w:rsid w:val="00115B58"/>
    <w:rsid w:val="00116DBA"/>
    <w:rsid w:val="001206B5"/>
    <w:rsid w:val="001211C4"/>
    <w:rsid w:val="001211FD"/>
    <w:rsid w:val="00121D83"/>
    <w:rsid w:val="00123F74"/>
    <w:rsid w:val="00123FEA"/>
    <w:rsid w:val="001246AF"/>
    <w:rsid w:val="00125CA5"/>
    <w:rsid w:val="00126103"/>
    <w:rsid w:val="00126C1C"/>
    <w:rsid w:val="00126E9F"/>
    <w:rsid w:val="0012707C"/>
    <w:rsid w:val="001276F1"/>
    <w:rsid w:val="00131E05"/>
    <w:rsid w:val="00137945"/>
    <w:rsid w:val="00137F89"/>
    <w:rsid w:val="00140140"/>
    <w:rsid w:val="00140168"/>
    <w:rsid w:val="0014043E"/>
    <w:rsid w:val="0014140D"/>
    <w:rsid w:val="00142ACE"/>
    <w:rsid w:val="00143A46"/>
    <w:rsid w:val="00143E51"/>
    <w:rsid w:val="001442E9"/>
    <w:rsid w:val="00144821"/>
    <w:rsid w:val="00146561"/>
    <w:rsid w:val="00147193"/>
    <w:rsid w:val="00147C02"/>
    <w:rsid w:val="001501A7"/>
    <w:rsid w:val="00154451"/>
    <w:rsid w:val="00155111"/>
    <w:rsid w:val="00155CD5"/>
    <w:rsid w:val="00156415"/>
    <w:rsid w:val="00157C60"/>
    <w:rsid w:val="00160040"/>
    <w:rsid w:val="0016022F"/>
    <w:rsid w:val="00160EEE"/>
    <w:rsid w:val="001615AA"/>
    <w:rsid w:val="00161B6D"/>
    <w:rsid w:val="00161DA7"/>
    <w:rsid w:val="001621FF"/>
    <w:rsid w:val="00163948"/>
    <w:rsid w:val="00163DC9"/>
    <w:rsid w:val="00165126"/>
    <w:rsid w:val="0016596E"/>
    <w:rsid w:val="00167617"/>
    <w:rsid w:val="0016761B"/>
    <w:rsid w:val="0017272E"/>
    <w:rsid w:val="00176D23"/>
    <w:rsid w:val="0017715A"/>
    <w:rsid w:val="00177AD9"/>
    <w:rsid w:val="00177FEB"/>
    <w:rsid w:val="00182670"/>
    <w:rsid w:val="0018411D"/>
    <w:rsid w:val="00185683"/>
    <w:rsid w:val="001873EC"/>
    <w:rsid w:val="0018747B"/>
    <w:rsid w:val="00187DDE"/>
    <w:rsid w:val="001904B2"/>
    <w:rsid w:val="00190771"/>
    <w:rsid w:val="0019078F"/>
    <w:rsid w:val="00193048"/>
    <w:rsid w:val="00193964"/>
    <w:rsid w:val="00194A7D"/>
    <w:rsid w:val="00195585"/>
    <w:rsid w:val="00195C21"/>
    <w:rsid w:val="00196A11"/>
    <w:rsid w:val="00197B6B"/>
    <w:rsid w:val="001A2759"/>
    <w:rsid w:val="001A3194"/>
    <w:rsid w:val="001A3AE8"/>
    <w:rsid w:val="001A3C5C"/>
    <w:rsid w:val="001A5090"/>
    <w:rsid w:val="001A69C5"/>
    <w:rsid w:val="001B012A"/>
    <w:rsid w:val="001B1960"/>
    <w:rsid w:val="001B1B61"/>
    <w:rsid w:val="001B2683"/>
    <w:rsid w:val="001B548E"/>
    <w:rsid w:val="001B6107"/>
    <w:rsid w:val="001B6A47"/>
    <w:rsid w:val="001B6C68"/>
    <w:rsid w:val="001C02C5"/>
    <w:rsid w:val="001C26D1"/>
    <w:rsid w:val="001C3DAA"/>
    <w:rsid w:val="001C4535"/>
    <w:rsid w:val="001C62CC"/>
    <w:rsid w:val="001C79A9"/>
    <w:rsid w:val="001D13D4"/>
    <w:rsid w:val="001D40C0"/>
    <w:rsid w:val="001D420A"/>
    <w:rsid w:val="001D5449"/>
    <w:rsid w:val="001D60CD"/>
    <w:rsid w:val="001D7CFD"/>
    <w:rsid w:val="001E1237"/>
    <w:rsid w:val="001E251B"/>
    <w:rsid w:val="001E297D"/>
    <w:rsid w:val="001E3552"/>
    <w:rsid w:val="001E47BF"/>
    <w:rsid w:val="001E4819"/>
    <w:rsid w:val="001E4C29"/>
    <w:rsid w:val="001E4FB2"/>
    <w:rsid w:val="001E52A9"/>
    <w:rsid w:val="001E5646"/>
    <w:rsid w:val="001E5C9A"/>
    <w:rsid w:val="001F2F71"/>
    <w:rsid w:val="001F2FED"/>
    <w:rsid w:val="001F3719"/>
    <w:rsid w:val="001F3E8C"/>
    <w:rsid w:val="001F4535"/>
    <w:rsid w:val="001F4E62"/>
    <w:rsid w:val="001F4FD7"/>
    <w:rsid w:val="001F5CF4"/>
    <w:rsid w:val="00201361"/>
    <w:rsid w:val="00202FD3"/>
    <w:rsid w:val="00203A28"/>
    <w:rsid w:val="00203B25"/>
    <w:rsid w:val="00204735"/>
    <w:rsid w:val="00205015"/>
    <w:rsid w:val="00206A63"/>
    <w:rsid w:val="00206EF5"/>
    <w:rsid w:val="002076EE"/>
    <w:rsid w:val="00210BF5"/>
    <w:rsid w:val="00210D78"/>
    <w:rsid w:val="0021111E"/>
    <w:rsid w:val="002127BA"/>
    <w:rsid w:val="00214D89"/>
    <w:rsid w:val="0021520F"/>
    <w:rsid w:val="00215D8C"/>
    <w:rsid w:val="00215E4C"/>
    <w:rsid w:val="00216260"/>
    <w:rsid w:val="00216544"/>
    <w:rsid w:val="00220024"/>
    <w:rsid w:val="002212E7"/>
    <w:rsid w:val="002228F1"/>
    <w:rsid w:val="002238CD"/>
    <w:rsid w:val="00224DCF"/>
    <w:rsid w:val="002320D4"/>
    <w:rsid w:val="00232D9D"/>
    <w:rsid w:val="00235B47"/>
    <w:rsid w:val="00235FB6"/>
    <w:rsid w:val="0023610B"/>
    <w:rsid w:val="0023648A"/>
    <w:rsid w:val="00237F65"/>
    <w:rsid w:val="0024062D"/>
    <w:rsid w:val="00240762"/>
    <w:rsid w:val="002422BB"/>
    <w:rsid w:val="002433D9"/>
    <w:rsid w:val="00244393"/>
    <w:rsid w:val="00245713"/>
    <w:rsid w:val="00251E63"/>
    <w:rsid w:val="00251F04"/>
    <w:rsid w:val="00253397"/>
    <w:rsid w:val="002543F2"/>
    <w:rsid w:val="00254707"/>
    <w:rsid w:val="0025613A"/>
    <w:rsid w:val="0025686C"/>
    <w:rsid w:val="00256AF8"/>
    <w:rsid w:val="002578DD"/>
    <w:rsid w:val="002579A4"/>
    <w:rsid w:val="00260189"/>
    <w:rsid w:val="00260BEB"/>
    <w:rsid w:val="002613E4"/>
    <w:rsid w:val="00261666"/>
    <w:rsid w:val="002624F9"/>
    <w:rsid w:val="0026381A"/>
    <w:rsid w:val="00263C24"/>
    <w:rsid w:val="00263EAD"/>
    <w:rsid w:val="00265723"/>
    <w:rsid w:val="00265965"/>
    <w:rsid w:val="00270047"/>
    <w:rsid w:val="00270769"/>
    <w:rsid w:val="00271DA5"/>
    <w:rsid w:val="00273A03"/>
    <w:rsid w:val="00273EB0"/>
    <w:rsid w:val="00274CAA"/>
    <w:rsid w:val="00280E7E"/>
    <w:rsid w:val="0028175B"/>
    <w:rsid w:val="0028206C"/>
    <w:rsid w:val="0028243F"/>
    <w:rsid w:val="002838EE"/>
    <w:rsid w:val="002839F0"/>
    <w:rsid w:val="002844BE"/>
    <w:rsid w:val="00284BE9"/>
    <w:rsid w:val="002853CC"/>
    <w:rsid w:val="00285526"/>
    <w:rsid w:val="0028558E"/>
    <w:rsid w:val="00286555"/>
    <w:rsid w:val="002929A2"/>
    <w:rsid w:val="00293892"/>
    <w:rsid w:val="002944A4"/>
    <w:rsid w:val="0029747C"/>
    <w:rsid w:val="002A076D"/>
    <w:rsid w:val="002A0775"/>
    <w:rsid w:val="002A4A5F"/>
    <w:rsid w:val="002A4C59"/>
    <w:rsid w:val="002A7585"/>
    <w:rsid w:val="002B0483"/>
    <w:rsid w:val="002B1DAD"/>
    <w:rsid w:val="002B1FAD"/>
    <w:rsid w:val="002B25C3"/>
    <w:rsid w:val="002B549D"/>
    <w:rsid w:val="002B5E19"/>
    <w:rsid w:val="002B5E57"/>
    <w:rsid w:val="002B61D9"/>
    <w:rsid w:val="002B6D89"/>
    <w:rsid w:val="002C089F"/>
    <w:rsid w:val="002C1990"/>
    <w:rsid w:val="002C3120"/>
    <w:rsid w:val="002C47A9"/>
    <w:rsid w:val="002C47D7"/>
    <w:rsid w:val="002C4859"/>
    <w:rsid w:val="002C5FAC"/>
    <w:rsid w:val="002C6786"/>
    <w:rsid w:val="002C7212"/>
    <w:rsid w:val="002D1C85"/>
    <w:rsid w:val="002D23FC"/>
    <w:rsid w:val="002D35EF"/>
    <w:rsid w:val="002D396C"/>
    <w:rsid w:val="002D4890"/>
    <w:rsid w:val="002D4EAB"/>
    <w:rsid w:val="002D5272"/>
    <w:rsid w:val="002E13AA"/>
    <w:rsid w:val="002E32C6"/>
    <w:rsid w:val="002E3DB2"/>
    <w:rsid w:val="002E7D0A"/>
    <w:rsid w:val="002F05F7"/>
    <w:rsid w:val="002F1AB7"/>
    <w:rsid w:val="002F1D1E"/>
    <w:rsid w:val="002F2924"/>
    <w:rsid w:val="002F2CB4"/>
    <w:rsid w:val="002F2E05"/>
    <w:rsid w:val="002F31D2"/>
    <w:rsid w:val="002F536A"/>
    <w:rsid w:val="002F6BD1"/>
    <w:rsid w:val="002F7AC2"/>
    <w:rsid w:val="00301233"/>
    <w:rsid w:val="003019C4"/>
    <w:rsid w:val="00303751"/>
    <w:rsid w:val="00303F54"/>
    <w:rsid w:val="00304180"/>
    <w:rsid w:val="00304AD2"/>
    <w:rsid w:val="00304F55"/>
    <w:rsid w:val="003054F5"/>
    <w:rsid w:val="00305BA2"/>
    <w:rsid w:val="003060E2"/>
    <w:rsid w:val="00306B87"/>
    <w:rsid w:val="00307D6E"/>
    <w:rsid w:val="00310F68"/>
    <w:rsid w:val="00311440"/>
    <w:rsid w:val="00311A1D"/>
    <w:rsid w:val="00315A79"/>
    <w:rsid w:val="00316D15"/>
    <w:rsid w:val="00316F29"/>
    <w:rsid w:val="00321529"/>
    <w:rsid w:val="0032320A"/>
    <w:rsid w:val="003248B9"/>
    <w:rsid w:val="003253D1"/>
    <w:rsid w:val="0032598A"/>
    <w:rsid w:val="00326B73"/>
    <w:rsid w:val="00327895"/>
    <w:rsid w:val="00331093"/>
    <w:rsid w:val="003313C4"/>
    <w:rsid w:val="003359B7"/>
    <w:rsid w:val="003361DA"/>
    <w:rsid w:val="003366AC"/>
    <w:rsid w:val="003410E4"/>
    <w:rsid w:val="00341D30"/>
    <w:rsid w:val="0034210B"/>
    <w:rsid w:val="0034320C"/>
    <w:rsid w:val="00344848"/>
    <w:rsid w:val="00344917"/>
    <w:rsid w:val="0035054B"/>
    <w:rsid w:val="003528E1"/>
    <w:rsid w:val="00352AB7"/>
    <w:rsid w:val="00356B6A"/>
    <w:rsid w:val="00357A12"/>
    <w:rsid w:val="00357CE4"/>
    <w:rsid w:val="00360829"/>
    <w:rsid w:val="00362396"/>
    <w:rsid w:val="003633E1"/>
    <w:rsid w:val="00364E6D"/>
    <w:rsid w:val="00365ADF"/>
    <w:rsid w:val="0036635B"/>
    <w:rsid w:val="0036692E"/>
    <w:rsid w:val="00366CF8"/>
    <w:rsid w:val="00367F26"/>
    <w:rsid w:val="00371BF0"/>
    <w:rsid w:val="00373FCE"/>
    <w:rsid w:val="00376ABF"/>
    <w:rsid w:val="00377509"/>
    <w:rsid w:val="00377C20"/>
    <w:rsid w:val="00383FB0"/>
    <w:rsid w:val="00384F55"/>
    <w:rsid w:val="00387EC2"/>
    <w:rsid w:val="003905FD"/>
    <w:rsid w:val="00390E1E"/>
    <w:rsid w:val="00392E3C"/>
    <w:rsid w:val="00393CE9"/>
    <w:rsid w:val="003966F3"/>
    <w:rsid w:val="00397BBC"/>
    <w:rsid w:val="003A0836"/>
    <w:rsid w:val="003A0873"/>
    <w:rsid w:val="003A1434"/>
    <w:rsid w:val="003A32E5"/>
    <w:rsid w:val="003A4022"/>
    <w:rsid w:val="003A4F55"/>
    <w:rsid w:val="003A6C37"/>
    <w:rsid w:val="003A6C81"/>
    <w:rsid w:val="003B1D97"/>
    <w:rsid w:val="003B3528"/>
    <w:rsid w:val="003B38B7"/>
    <w:rsid w:val="003C02E5"/>
    <w:rsid w:val="003C122B"/>
    <w:rsid w:val="003C24C1"/>
    <w:rsid w:val="003C440E"/>
    <w:rsid w:val="003C5B13"/>
    <w:rsid w:val="003C5C0C"/>
    <w:rsid w:val="003C6EC3"/>
    <w:rsid w:val="003C745D"/>
    <w:rsid w:val="003C7B28"/>
    <w:rsid w:val="003C7F00"/>
    <w:rsid w:val="003D0933"/>
    <w:rsid w:val="003D1052"/>
    <w:rsid w:val="003D2EB3"/>
    <w:rsid w:val="003D36D2"/>
    <w:rsid w:val="003D4F76"/>
    <w:rsid w:val="003D5049"/>
    <w:rsid w:val="003D6384"/>
    <w:rsid w:val="003D71D5"/>
    <w:rsid w:val="003E161C"/>
    <w:rsid w:val="003E535E"/>
    <w:rsid w:val="003F0649"/>
    <w:rsid w:val="003F282D"/>
    <w:rsid w:val="003F2D7A"/>
    <w:rsid w:val="003F5BBC"/>
    <w:rsid w:val="003F63DA"/>
    <w:rsid w:val="003F7674"/>
    <w:rsid w:val="004005F4"/>
    <w:rsid w:val="00401B3F"/>
    <w:rsid w:val="004028E5"/>
    <w:rsid w:val="00404216"/>
    <w:rsid w:val="00404EA4"/>
    <w:rsid w:val="0040595B"/>
    <w:rsid w:val="004061CA"/>
    <w:rsid w:val="0041205E"/>
    <w:rsid w:val="004131DA"/>
    <w:rsid w:val="00413972"/>
    <w:rsid w:val="0041445E"/>
    <w:rsid w:val="004178F0"/>
    <w:rsid w:val="00421B43"/>
    <w:rsid w:val="00423421"/>
    <w:rsid w:val="004238E0"/>
    <w:rsid w:val="00424EAD"/>
    <w:rsid w:val="004260D3"/>
    <w:rsid w:val="00431BCD"/>
    <w:rsid w:val="00431E83"/>
    <w:rsid w:val="004332A0"/>
    <w:rsid w:val="00433BE9"/>
    <w:rsid w:val="00433D9A"/>
    <w:rsid w:val="00434364"/>
    <w:rsid w:val="0043445E"/>
    <w:rsid w:val="00434538"/>
    <w:rsid w:val="00436186"/>
    <w:rsid w:val="004379B0"/>
    <w:rsid w:val="00440918"/>
    <w:rsid w:val="00440BE7"/>
    <w:rsid w:val="00441F9F"/>
    <w:rsid w:val="0044231F"/>
    <w:rsid w:val="00442CBB"/>
    <w:rsid w:val="00442F5C"/>
    <w:rsid w:val="00443AD9"/>
    <w:rsid w:val="00451053"/>
    <w:rsid w:val="004540CA"/>
    <w:rsid w:val="004542EA"/>
    <w:rsid w:val="004548B5"/>
    <w:rsid w:val="00456E8B"/>
    <w:rsid w:val="004614C7"/>
    <w:rsid w:val="004615E0"/>
    <w:rsid w:val="004623BC"/>
    <w:rsid w:val="00462A1C"/>
    <w:rsid w:val="00463EEE"/>
    <w:rsid w:val="0046408F"/>
    <w:rsid w:val="00464AC9"/>
    <w:rsid w:val="00464D80"/>
    <w:rsid w:val="00467050"/>
    <w:rsid w:val="004670D8"/>
    <w:rsid w:val="00467845"/>
    <w:rsid w:val="004705DE"/>
    <w:rsid w:val="0047097B"/>
    <w:rsid w:val="00470BAF"/>
    <w:rsid w:val="00471656"/>
    <w:rsid w:val="00471EC9"/>
    <w:rsid w:val="004743C2"/>
    <w:rsid w:val="00475B43"/>
    <w:rsid w:val="00475EBD"/>
    <w:rsid w:val="00476C92"/>
    <w:rsid w:val="0047730D"/>
    <w:rsid w:val="00480179"/>
    <w:rsid w:val="004801B6"/>
    <w:rsid w:val="00480778"/>
    <w:rsid w:val="004809C2"/>
    <w:rsid w:val="00481C2D"/>
    <w:rsid w:val="004831A0"/>
    <w:rsid w:val="0048363D"/>
    <w:rsid w:val="00484297"/>
    <w:rsid w:val="0048468F"/>
    <w:rsid w:val="00484948"/>
    <w:rsid w:val="00486F62"/>
    <w:rsid w:val="004872F8"/>
    <w:rsid w:val="00487C0D"/>
    <w:rsid w:val="00490619"/>
    <w:rsid w:val="00490F60"/>
    <w:rsid w:val="004913F0"/>
    <w:rsid w:val="00492390"/>
    <w:rsid w:val="00495D73"/>
    <w:rsid w:val="0049757D"/>
    <w:rsid w:val="004978A4"/>
    <w:rsid w:val="004A0827"/>
    <w:rsid w:val="004A3479"/>
    <w:rsid w:val="004A3FD2"/>
    <w:rsid w:val="004A62D9"/>
    <w:rsid w:val="004B008E"/>
    <w:rsid w:val="004B0D0B"/>
    <w:rsid w:val="004B405C"/>
    <w:rsid w:val="004B5CC9"/>
    <w:rsid w:val="004B6033"/>
    <w:rsid w:val="004B693B"/>
    <w:rsid w:val="004B7795"/>
    <w:rsid w:val="004C03A2"/>
    <w:rsid w:val="004C0BD9"/>
    <w:rsid w:val="004C127A"/>
    <w:rsid w:val="004C1434"/>
    <w:rsid w:val="004C1CE3"/>
    <w:rsid w:val="004C2D8A"/>
    <w:rsid w:val="004C68E9"/>
    <w:rsid w:val="004C71FD"/>
    <w:rsid w:val="004C770E"/>
    <w:rsid w:val="004C7E9F"/>
    <w:rsid w:val="004D0D1F"/>
    <w:rsid w:val="004D2139"/>
    <w:rsid w:val="004D58E5"/>
    <w:rsid w:val="004D5CA2"/>
    <w:rsid w:val="004E034C"/>
    <w:rsid w:val="004E0E62"/>
    <w:rsid w:val="004E1A0E"/>
    <w:rsid w:val="004E208B"/>
    <w:rsid w:val="004E346A"/>
    <w:rsid w:val="004E3A27"/>
    <w:rsid w:val="004E4F01"/>
    <w:rsid w:val="004E671F"/>
    <w:rsid w:val="004E6D3D"/>
    <w:rsid w:val="004F163E"/>
    <w:rsid w:val="004F1829"/>
    <w:rsid w:val="004F351D"/>
    <w:rsid w:val="004F4295"/>
    <w:rsid w:val="004F445B"/>
    <w:rsid w:val="004F6481"/>
    <w:rsid w:val="0050270F"/>
    <w:rsid w:val="00504066"/>
    <w:rsid w:val="00504496"/>
    <w:rsid w:val="005055E1"/>
    <w:rsid w:val="00507D87"/>
    <w:rsid w:val="005107CB"/>
    <w:rsid w:val="005110C5"/>
    <w:rsid w:val="005127AB"/>
    <w:rsid w:val="00512CCB"/>
    <w:rsid w:val="00515062"/>
    <w:rsid w:val="00515283"/>
    <w:rsid w:val="00520147"/>
    <w:rsid w:val="00520D37"/>
    <w:rsid w:val="00520DE8"/>
    <w:rsid w:val="00522BAF"/>
    <w:rsid w:val="0052627E"/>
    <w:rsid w:val="00530925"/>
    <w:rsid w:val="0053201C"/>
    <w:rsid w:val="00532583"/>
    <w:rsid w:val="005328E6"/>
    <w:rsid w:val="00533EC0"/>
    <w:rsid w:val="00535A1D"/>
    <w:rsid w:val="005369F5"/>
    <w:rsid w:val="00536EA0"/>
    <w:rsid w:val="00537C66"/>
    <w:rsid w:val="00541C11"/>
    <w:rsid w:val="00541F11"/>
    <w:rsid w:val="005420D0"/>
    <w:rsid w:val="005428E2"/>
    <w:rsid w:val="005439F8"/>
    <w:rsid w:val="00544B4E"/>
    <w:rsid w:val="00544B82"/>
    <w:rsid w:val="005451BA"/>
    <w:rsid w:val="0054655A"/>
    <w:rsid w:val="00550AFE"/>
    <w:rsid w:val="00551429"/>
    <w:rsid w:val="005520E4"/>
    <w:rsid w:val="00554559"/>
    <w:rsid w:val="00554836"/>
    <w:rsid w:val="00556AF7"/>
    <w:rsid w:val="00556F60"/>
    <w:rsid w:val="00560A72"/>
    <w:rsid w:val="00561B1E"/>
    <w:rsid w:val="00562CD6"/>
    <w:rsid w:val="0056336F"/>
    <w:rsid w:val="00563B7C"/>
    <w:rsid w:val="005654ED"/>
    <w:rsid w:val="00565E03"/>
    <w:rsid w:val="0056659A"/>
    <w:rsid w:val="00567154"/>
    <w:rsid w:val="00567C42"/>
    <w:rsid w:val="00570AE8"/>
    <w:rsid w:val="005710B2"/>
    <w:rsid w:val="00573835"/>
    <w:rsid w:val="00576C42"/>
    <w:rsid w:val="00580E1E"/>
    <w:rsid w:val="0058177F"/>
    <w:rsid w:val="00581ACB"/>
    <w:rsid w:val="0058224B"/>
    <w:rsid w:val="00582E6E"/>
    <w:rsid w:val="00583838"/>
    <w:rsid w:val="005838E3"/>
    <w:rsid w:val="00583A7C"/>
    <w:rsid w:val="00585EBA"/>
    <w:rsid w:val="005878CC"/>
    <w:rsid w:val="00587AF8"/>
    <w:rsid w:val="00587CD8"/>
    <w:rsid w:val="005908B9"/>
    <w:rsid w:val="00591372"/>
    <w:rsid w:val="00591C8B"/>
    <w:rsid w:val="005931ED"/>
    <w:rsid w:val="005938FD"/>
    <w:rsid w:val="005A1A3F"/>
    <w:rsid w:val="005A1B6C"/>
    <w:rsid w:val="005A28CB"/>
    <w:rsid w:val="005A3DC3"/>
    <w:rsid w:val="005A497E"/>
    <w:rsid w:val="005A5DF0"/>
    <w:rsid w:val="005A5EA1"/>
    <w:rsid w:val="005A6D9A"/>
    <w:rsid w:val="005B0BF3"/>
    <w:rsid w:val="005B1D7A"/>
    <w:rsid w:val="005B20AD"/>
    <w:rsid w:val="005B25D5"/>
    <w:rsid w:val="005B2D41"/>
    <w:rsid w:val="005B3D35"/>
    <w:rsid w:val="005B4481"/>
    <w:rsid w:val="005B5184"/>
    <w:rsid w:val="005B6F11"/>
    <w:rsid w:val="005C106A"/>
    <w:rsid w:val="005C18EA"/>
    <w:rsid w:val="005C27ED"/>
    <w:rsid w:val="005C3DB4"/>
    <w:rsid w:val="005C433B"/>
    <w:rsid w:val="005C4741"/>
    <w:rsid w:val="005C5186"/>
    <w:rsid w:val="005C5C5E"/>
    <w:rsid w:val="005C6B0F"/>
    <w:rsid w:val="005C7E89"/>
    <w:rsid w:val="005C7F12"/>
    <w:rsid w:val="005D37A5"/>
    <w:rsid w:val="005D3EBD"/>
    <w:rsid w:val="005D3F7D"/>
    <w:rsid w:val="005D40F8"/>
    <w:rsid w:val="005D7917"/>
    <w:rsid w:val="005E03F1"/>
    <w:rsid w:val="005E1AA6"/>
    <w:rsid w:val="005E2B81"/>
    <w:rsid w:val="005E2E07"/>
    <w:rsid w:val="005E5C94"/>
    <w:rsid w:val="005E6FA9"/>
    <w:rsid w:val="005E76C2"/>
    <w:rsid w:val="005F00EF"/>
    <w:rsid w:val="005F142E"/>
    <w:rsid w:val="005F14A4"/>
    <w:rsid w:val="005F1605"/>
    <w:rsid w:val="005F205D"/>
    <w:rsid w:val="005F3071"/>
    <w:rsid w:val="005F30FF"/>
    <w:rsid w:val="005F33E5"/>
    <w:rsid w:val="005F436B"/>
    <w:rsid w:val="005F4680"/>
    <w:rsid w:val="005F6AD0"/>
    <w:rsid w:val="005F6D14"/>
    <w:rsid w:val="005F6F9C"/>
    <w:rsid w:val="005F7014"/>
    <w:rsid w:val="00602B16"/>
    <w:rsid w:val="00603D9D"/>
    <w:rsid w:val="006047E3"/>
    <w:rsid w:val="0060599E"/>
    <w:rsid w:val="00606BB3"/>
    <w:rsid w:val="0060752C"/>
    <w:rsid w:val="00610C2F"/>
    <w:rsid w:val="00611526"/>
    <w:rsid w:val="00612B5F"/>
    <w:rsid w:val="0061601A"/>
    <w:rsid w:val="00616A86"/>
    <w:rsid w:val="00616CD0"/>
    <w:rsid w:val="006239A4"/>
    <w:rsid w:val="0062443A"/>
    <w:rsid w:val="0062494C"/>
    <w:rsid w:val="00625321"/>
    <w:rsid w:val="00626874"/>
    <w:rsid w:val="006270B1"/>
    <w:rsid w:val="006278FC"/>
    <w:rsid w:val="006300DD"/>
    <w:rsid w:val="00630A3F"/>
    <w:rsid w:val="00632953"/>
    <w:rsid w:val="006339FB"/>
    <w:rsid w:val="006372AB"/>
    <w:rsid w:val="0064196F"/>
    <w:rsid w:val="00641FF2"/>
    <w:rsid w:val="00643E07"/>
    <w:rsid w:val="00645008"/>
    <w:rsid w:val="00645E3A"/>
    <w:rsid w:val="00646449"/>
    <w:rsid w:val="006507B9"/>
    <w:rsid w:val="0065100E"/>
    <w:rsid w:val="00651530"/>
    <w:rsid w:val="0065182E"/>
    <w:rsid w:val="006521E8"/>
    <w:rsid w:val="00652A50"/>
    <w:rsid w:val="0065488B"/>
    <w:rsid w:val="00654FAB"/>
    <w:rsid w:val="00655A03"/>
    <w:rsid w:val="00655C23"/>
    <w:rsid w:val="00655F36"/>
    <w:rsid w:val="00657577"/>
    <w:rsid w:val="00657F5F"/>
    <w:rsid w:val="00660F5B"/>
    <w:rsid w:val="00661A51"/>
    <w:rsid w:val="006620DC"/>
    <w:rsid w:val="006630EC"/>
    <w:rsid w:val="006650FF"/>
    <w:rsid w:val="006653F9"/>
    <w:rsid w:val="00665586"/>
    <w:rsid w:val="0066602D"/>
    <w:rsid w:val="006676D9"/>
    <w:rsid w:val="00667CA4"/>
    <w:rsid w:val="00670BEC"/>
    <w:rsid w:val="00671E3F"/>
    <w:rsid w:val="0067211F"/>
    <w:rsid w:val="00672398"/>
    <w:rsid w:val="006723A9"/>
    <w:rsid w:val="00673F7F"/>
    <w:rsid w:val="00674FD1"/>
    <w:rsid w:val="006750FE"/>
    <w:rsid w:val="00675A24"/>
    <w:rsid w:val="00675C1B"/>
    <w:rsid w:val="00676EA9"/>
    <w:rsid w:val="00676FA0"/>
    <w:rsid w:val="006774DB"/>
    <w:rsid w:val="00677E64"/>
    <w:rsid w:val="00677F33"/>
    <w:rsid w:val="00680DF3"/>
    <w:rsid w:val="00681F97"/>
    <w:rsid w:val="0068249E"/>
    <w:rsid w:val="006830FA"/>
    <w:rsid w:val="006842CF"/>
    <w:rsid w:val="00684466"/>
    <w:rsid w:val="006844B4"/>
    <w:rsid w:val="006853E9"/>
    <w:rsid w:val="00685909"/>
    <w:rsid w:val="00685D29"/>
    <w:rsid w:val="00687ED3"/>
    <w:rsid w:val="0069060C"/>
    <w:rsid w:val="00691198"/>
    <w:rsid w:val="00692476"/>
    <w:rsid w:val="0069284C"/>
    <w:rsid w:val="00693297"/>
    <w:rsid w:val="0069380C"/>
    <w:rsid w:val="00694EDA"/>
    <w:rsid w:val="006954B5"/>
    <w:rsid w:val="00696D89"/>
    <w:rsid w:val="006972E1"/>
    <w:rsid w:val="006A0521"/>
    <w:rsid w:val="006A4C04"/>
    <w:rsid w:val="006A6F65"/>
    <w:rsid w:val="006A7B41"/>
    <w:rsid w:val="006A7BD7"/>
    <w:rsid w:val="006B0B47"/>
    <w:rsid w:val="006B0D9C"/>
    <w:rsid w:val="006B2E29"/>
    <w:rsid w:val="006B49F4"/>
    <w:rsid w:val="006B63E1"/>
    <w:rsid w:val="006C1CEB"/>
    <w:rsid w:val="006C5127"/>
    <w:rsid w:val="006D00F1"/>
    <w:rsid w:val="006D0182"/>
    <w:rsid w:val="006D0B7C"/>
    <w:rsid w:val="006D182F"/>
    <w:rsid w:val="006D1B69"/>
    <w:rsid w:val="006D3077"/>
    <w:rsid w:val="006D353F"/>
    <w:rsid w:val="006D4275"/>
    <w:rsid w:val="006D4C59"/>
    <w:rsid w:val="006D4CF0"/>
    <w:rsid w:val="006D65EC"/>
    <w:rsid w:val="006E10B5"/>
    <w:rsid w:val="006E167B"/>
    <w:rsid w:val="006E3D22"/>
    <w:rsid w:val="006E4B61"/>
    <w:rsid w:val="006E5AC4"/>
    <w:rsid w:val="006E5C13"/>
    <w:rsid w:val="006E63C4"/>
    <w:rsid w:val="006E67AD"/>
    <w:rsid w:val="006E7AE2"/>
    <w:rsid w:val="006F0021"/>
    <w:rsid w:val="006F1A29"/>
    <w:rsid w:val="006F212C"/>
    <w:rsid w:val="006F354D"/>
    <w:rsid w:val="006F3C2E"/>
    <w:rsid w:val="006F40C8"/>
    <w:rsid w:val="006F4EB3"/>
    <w:rsid w:val="006F50FA"/>
    <w:rsid w:val="006F5BB4"/>
    <w:rsid w:val="006F6EC9"/>
    <w:rsid w:val="006F7F8C"/>
    <w:rsid w:val="00700689"/>
    <w:rsid w:val="007012B5"/>
    <w:rsid w:val="00703DAC"/>
    <w:rsid w:val="00704921"/>
    <w:rsid w:val="00705D3B"/>
    <w:rsid w:val="00711B1F"/>
    <w:rsid w:val="00711CD9"/>
    <w:rsid w:val="00715115"/>
    <w:rsid w:val="00716E69"/>
    <w:rsid w:val="00717049"/>
    <w:rsid w:val="00717B7E"/>
    <w:rsid w:val="00720E4B"/>
    <w:rsid w:val="007226EA"/>
    <w:rsid w:val="00722D02"/>
    <w:rsid w:val="00723FF1"/>
    <w:rsid w:val="00724963"/>
    <w:rsid w:val="00724BB0"/>
    <w:rsid w:val="00726167"/>
    <w:rsid w:val="007265A5"/>
    <w:rsid w:val="00730410"/>
    <w:rsid w:val="00732670"/>
    <w:rsid w:val="00733E2E"/>
    <w:rsid w:val="00736221"/>
    <w:rsid w:val="007378A9"/>
    <w:rsid w:val="007435A2"/>
    <w:rsid w:val="00744F10"/>
    <w:rsid w:val="00745C61"/>
    <w:rsid w:val="00747204"/>
    <w:rsid w:val="00750C37"/>
    <w:rsid w:val="00751AC1"/>
    <w:rsid w:val="00751EA9"/>
    <w:rsid w:val="007538D2"/>
    <w:rsid w:val="00753DC8"/>
    <w:rsid w:val="0075702F"/>
    <w:rsid w:val="0075737A"/>
    <w:rsid w:val="00761C56"/>
    <w:rsid w:val="0076264B"/>
    <w:rsid w:val="00763006"/>
    <w:rsid w:val="00764434"/>
    <w:rsid w:val="00764D86"/>
    <w:rsid w:val="00765B9B"/>
    <w:rsid w:val="00765EF8"/>
    <w:rsid w:val="00767D7F"/>
    <w:rsid w:val="00770CC8"/>
    <w:rsid w:val="00771CF3"/>
    <w:rsid w:val="007756E5"/>
    <w:rsid w:val="007766FD"/>
    <w:rsid w:val="00776E06"/>
    <w:rsid w:val="00782AA4"/>
    <w:rsid w:val="00782DFD"/>
    <w:rsid w:val="0078360C"/>
    <w:rsid w:val="00792097"/>
    <w:rsid w:val="00792BA3"/>
    <w:rsid w:val="007943B4"/>
    <w:rsid w:val="007957FE"/>
    <w:rsid w:val="007965AF"/>
    <w:rsid w:val="00797B6F"/>
    <w:rsid w:val="007A03E5"/>
    <w:rsid w:val="007A0760"/>
    <w:rsid w:val="007A1B21"/>
    <w:rsid w:val="007A2BC5"/>
    <w:rsid w:val="007A404F"/>
    <w:rsid w:val="007A49CE"/>
    <w:rsid w:val="007A52DC"/>
    <w:rsid w:val="007A6A73"/>
    <w:rsid w:val="007A6E5F"/>
    <w:rsid w:val="007B2149"/>
    <w:rsid w:val="007B23A3"/>
    <w:rsid w:val="007B2647"/>
    <w:rsid w:val="007B339C"/>
    <w:rsid w:val="007B3EA7"/>
    <w:rsid w:val="007B6F5A"/>
    <w:rsid w:val="007B7533"/>
    <w:rsid w:val="007C12EF"/>
    <w:rsid w:val="007C49D7"/>
    <w:rsid w:val="007C5899"/>
    <w:rsid w:val="007C60F8"/>
    <w:rsid w:val="007C6456"/>
    <w:rsid w:val="007C7B49"/>
    <w:rsid w:val="007D09F8"/>
    <w:rsid w:val="007D11AB"/>
    <w:rsid w:val="007D1689"/>
    <w:rsid w:val="007D2CEC"/>
    <w:rsid w:val="007D3217"/>
    <w:rsid w:val="007D33CA"/>
    <w:rsid w:val="007D3E1C"/>
    <w:rsid w:val="007D4FB3"/>
    <w:rsid w:val="007D530E"/>
    <w:rsid w:val="007D5319"/>
    <w:rsid w:val="007D5398"/>
    <w:rsid w:val="007D5D35"/>
    <w:rsid w:val="007D5E54"/>
    <w:rsid w:val="007D6354"/>
    <w:rsid w:val="007D678B"/>
    <w:rsid w:val="007D7CD9"/>
    <w:rsid w:val="007E1377"/>
    <w:rsid w:val="007E1A0D"/>
    <w:rsid w:val="007E2108"/>
    <w:rsid w:val="007E2930"/>
    <w:rsid w:val="007E447E"/>
    <w:rsid w:val="007E66C6"/>
    <w:rsid w:val="007E77D4"/>
    <w:rsid w:val="007F034D"/>
    <w:rsid w:val="007F084C"/>
    <w:rsid w:val="007F1584"/>
    <w:rsid w:val="007F3380"/>
    <w:rsid w:val="007F474D"/>
    <w:rsid w:val="007F5C0F"/>
    <w:rsid w:val="007F72A1"/>
    <w:rsid w:val="007F76A3"/>
    <w:rsid w:val="0080141B"/>
    <w:rsid w:val="00801D8B"/>
    <w:rsid w:val="008032AC"/>
    <w:rsid w:val="00804E23"/>
    <w:rsid w:val="0080608C"/>
    <w:rsid w:val="0080676D"/>
    <w:rsid w:val="00810A9C"/>
    <w:rsid w:val="00811AED"/>
    <w:rsid w:val="00812DE1"/>
    <w:rsid w:val="00813442"/>
    <w:rsid w:val="00813B9B"/>
    <w:rsid w:val="0081465F"/>
    <w:rsid w:val="00814F25"/>
    <w:rsid w:val="00822C29"/>
    <w:rsid w:val="00823B74"/>
    <w:rsid w:val="00823F7B"/>
    <w:rsid w:val="00825931"/>
    <w:rsid w:val="0082603A"/>
    <w:rsid w:val="00827C99"/>
    <w:rsid w:val="00830551"/>
    <w:rsid w:val="008318B2"/>
    <w:rsid w:val="00831B2F"/>
    <w:rsid w:val="00832061"/>
    <w:rsid w:val="008320F7"/>
    <w:rsid w:val="00835927"/>
    <w:rsid w:val="00835D1B"/>
    <w:rsid w:val="00836119"/>
    <w:rsid w:val="008372CD"/>
    <w:rsid w:val="00840496"/>
    <w:rsid w:val="00841211"/>
    <w:rsid w:val="00841372"/>
    <w:rsid w:val="008418C1"/>
    <w:rsid w:val="00842EF6"/>
    <w:rsid w:val="00843453"/>
    <w:rsid w:val="00846768"/>
    <w:rsid w:val="00846D8C"/>
    <w:rsid w:val="008505AC"/>
    <w:rsid w:val="00857698"/>
    <w:rsid w:val="00857E29"/>
    <w:rsid w:val="008600B7"/>
    <w:rsid w:val="008608A9"/>
    <w:rsid w:val="00860C1E"/>
    <w:rsid w:val="00860EB3"/>
    <w:rsid w:val="0086141C"/>
    <w:rsid w:val="00861E05"/>
    <w:rsid w:val="00863DE7"/>
    <w:rsid w:val="0086474D"/>
    <w:rsid w:val="0086512E"/>
    <w:rsid w:val="00865266"/>
    <w:rsid w:val="008664FC"/>
    <w:rsid w:val="00870648"/>
    <w:rsid w:val="00872955"/>
    <w:rsid w:val="00873E95"/>
    <w:rsid w:val="00874785"/>
    <w:rsid w:val="008759A1"/>
    <w:rsid w:val="00875B02"/>
    <w:rsid w:val="00876694"/>
    <w:rsid w:val="00876D23"/>
    <w:rsid w:val="00881FDF"/>
    <w:rsid w:val="00882C07"/>
    <w:rsid w:val="008832AD"/>
    <w:rsid w:val="00884381"/>
    <w:rsid w:val="0088455D"/>
    <w:rsid w:val="00884E2E"/>
    <w:rsid w:val="00886B9D"/>
    <w:rsid w:val="008905A7"/>
    <w:rsid w:val="00891267"/>
    <w:rsid w:val="008912E5"/>
    <w:rsid w:val="00891783"/>
    <w:rsid w:val="0089231B"/>
    <w:rsid w:val="008961A8"/>
    <w:rsid w:val="00897C75"/>
    <w:rsid w:val="00897C7E"/>
    <w:rsid w:val="008A2F09"/>
    <w:rsid w:val="008A5328"/>
    <w:rsid w:val="008A54BF"/>
    <w:rsid w:val="008A7106"/>
    <w:rsid w:val="008A7152"/>
    <w:rsid w:val="008B0E2F"/>
    <w:rsid w:val="008B11DA"/>
    <w:rsid w:val="008B13A3"/>
    <w:rsid w:val="008B183F"/>
    <w:rsid w:val="008B1ACD"/>
    <w:rsid w:val="008B51A4"/>
    <w:rsid w:val="008B5CBC"/>
    <w:rsid w:val="008B618E"/>
    <w:rsid w:val="008C07E9"/>
    <w:rsid w:val="008C3234"/>
    <w:rsid w:val="008C36D5"/>
    <w:rsid w:val="008C4BE2"/>
    <w:rsid w:val="008C565E"/>
    <w:rsid w:val="008C616C"/>
    <w:rsid w:val="008C66E9"/>
    <w:rsid w:val="008C7177"/>
    <w:rsid w:val="008D32F2"/>
    <w:rsid w:val="008D4551"/>
    <w:rsid w:val="008D46F5"/>
    <w:rsid w:val="008D4A77"/>
    <w:rsid w:val="008D5D6D"/>
    <w:rsid w:val="008D63D7"/>
    <w:rsid w:val="008D6644"/>
    <w:rsid w:val="008D6CB0"/>
    <w:rsid w:val="008D711B"/>
    <w:rsid w:val="008E10BA"/>
    <w:rsid w:val="008E166A"/>
    <w:rsid w:val="008E16B3"/>
    <w:rsid w:val="008E24D9"/>
    <w:rsid w:val="008E2550"/>
    <w:rsid w:val="008E5231"/>
    <w:rsid w:val="008E59E6"/>
    <w:rsid w:val="008E6146"/>
    <w:rsid w:val="008F0D6D"/>
    <w:rsid w:val="008F3951"/>
    <w:rsid w:val="008F5FC0"/>
    <w:rsid w:val="008F6087"/>
    <w:rsid w:val="008F6266"/>
    <w:rsid w:val="008F6349"/>
    <w:rsid w:val="009002DF"/>
    <w:rsid w:val="0090071B"/>
    <w:rsid w:val="009009EE"/>
    <w:rsid w:val="00901093"/>
    <w:rsid w:val="0090159B"/>
    <w:rsid w:val="00902869"/>
    <w:rsid w:val="00903165"/>
    <w:rsid w:val="009073B0"/>
    <w:rsid w:val="009100CD"/>
    <w:rsid w:val="00910592"/>
    <w:rsid w:val="009114CB"/>
    <w:rsid w:val="00913F6E"/>
    <w:rsid w:val="009149FF"/>
    <w:rsid w:val="00915A72"/>
    <w:rsid w:val="00916C84"/>
    <w:rsid w:val="00916D68"/>
    <w:rsid w:val="00920B07"/>
    <w:rsid w:val="0092474C"/>
    <w:rsid w:val="00924B41"/>
    <w:rsid w:val="00924CDF"/>
    <w:rsid w:val="00925F54"/>
    <w:rsid w:val="009262AC"/>
    <w:rsid w:val="00926757"/>
    <w:rsid w:val="009267F3"/>
    <w:rsid w:val="0092794E"/>
    <w:rsid w:val="009303C8"/>
    <w:rsid w:val="00936849"/>
    <w:rsid w:val="00940458"/>
    <w:rsid w:val="0094202C"/>
    <w:rsid w:val="00942456"/>
    <w:rsid w:val="00942D51"/>
    <w:rsid w:val="00942F9F"/>
    <w:rsid w:val="00944232"/>
    <w:rsid w:val="00945087"/>
    <w:rsid w:val="00950A65"/>
    <w:rsid w:val="009545C3"/>
    <w:rsid w:val="0095479B"/>
    <w:rsid w:val="00954ED5"/>
    <w:rsid w:val="00956B67"/>
    <w:rsid w:val="009621CB"/>
    <w:rsid w:val="00963625"/>
    <w:rsid w:val="00964A11"/>
    <w:rsid w:val="00965BC1"/>
    <w:rsid w:val="0096684B"/>
    <w:rsid w:val="009676D1"/>
    <w:rsid w:val="00971A3D"/>
    <w:rsid w:val="00971DAF"/>
    <w:rsid w:val="00972833"/>
    <w:rsid w:val="00972DF2"/>
    <w:rsid w:val="00972F9A"/>
    <w:rsid w:val="009748AB"/>
    <w:rsid w:val="00974F23"/>
    <w:rsid w:val="00975566"/>
    <w:rsid w:val="009756D6"/>
    <w:rsid w:val="00975851"/>
    <w:rsid w:val="00976AEC"/>
    <w:rsid w:val="0098034C"/>
    <w:rsid w:val="009803D6"/>
    <w:rsid w:val="009820FA"/>
    <w:rsid w:val="00982305"/>
    <w:rsid w:val="00982AC0"/>
    <w:rsid w:val="00984005"/>
    <w:rsid w:val="0098574B"/>
    <w:rsid w:val="00986E73"/>
    <w:rsid w:val="00987EEE"/>
    <w:rsid w:val="0099095A"/>
    <w:rsid w:val="009924D8"/>
    <w:rsid w:val="009928A6"/>
    <w:rsid w:val="0099290E"/>
    <w:rsid w:val="00992B45"/>
    <w:rsid w:val="009A1740"/>
    <w:rsid w:val="009A1ABC"/>
    <w:rsid w:val="009A2037"/>
    <w:rsid w:val="009A3527"/>
    <w:rsid w:val="009A35A9"/>
    <w:rsid w:val="009A3FB2"/>
    <w:rsid w:val="009A4C99"/>
    <w:rsid w:val="009A5DAC"/>
    <w:rsid w:val="009A71A8"/>
    <w:rsid w:val="009A78F7"/>
    <w:rsid w:val="009A796C"/>
    <w:rsid w:val="009B0693"/>
    <w:rsid w:val="009B091C"/>
    <w:rsid w:val="009B1198"/>
    <w:rsid w:val="009B123B"/>
    <w:rsid w:val="009B2D41"/>
    <w:rsid w:val="009B43D9"/>
    <w:rsid w:val="009B5A06"/>
    <w:rsid w:val="009B7F93"/>
    <w:rsid w:val="009B7FB7"/>
    <w:rsid w:val="009C0400"/>
    <w:rsid w:val="009C0F5A"/>
    <w:rsid w:val="009C1539"/>
    <w:rsid w:val="009C264E"/>
    <w:rsid w:val="009C4363"/>
    <w:rsid w:val="009C52E1"/>
    <w:rsid w:val="009C582E"/>
    <w:rsid w:val="009C58C7"/>
    <w:rsid w:val="009C5B60"/>
    <w:rsid w:val="009C5CFB"/>
    <w:rsid w:val="009D0D7D"/>
    <w:rsid w:val="009D1C95"/>
    <w:rsid w:val="009D2F28"/>
    <w:rsid w:val="009D3342"/>
    <w:rsid w:val="009D56FC"/>
    <w:rsid w:val="009D5903"/>
    <w:rsid w:val="009D653B"/>
    <w:rsid w:val="009D7113"/>
    <w:rsid w:val="009E01BF"/>
    <w:rsid w:val="009E2238"/>
    <w:rsid w:val="009E4DDB"/>
    <w:rsid w:val="009E61E2"/>
    <w:rsid w:val="009E6B34"/>
    <w:rsid w:val="009E783C"/>
    <w:rsid w:val="009F020C"/>
    <w:rsid w:val="009F168B"/>
    <w:rsid w:val="009F18F3"/>
    <w:rsid w:val="009F1F93"/>
    <w:rsid w:val="009F3038"/>
    <w:rsid w:val="009F3F6A"/>
    <w:rsid w:val="009F4740"/>
    <w:rsid w:val="009F49FD"/>
    <w:rsid w:val="009F4B35"/>
    <w:rsid w:val="009F4DE1"/>
    <w:rsid w:val="009F4ED1"/>
    <w:rsid w:val="009F4FFA"/>
    <w:rsid w:val="009F6C5A"/>
    <w:rsid w:val="009F6FDA"/>
    <w:rsid w:val="009F703F"/>
    <w:rsid w:val="00A001D8"/>
    <w:rsid w:val="00A00C19"/>
    <w:rsid w:val="00A00EF4"/>
    <w:rsid w:val="00A023E7"/>
    <w:rsid w:val="00A02A21"/>
    <w:rsid w:val="00A03978"/>
    <w:rsid w:val="00A04E61"/>
    <w:rsid w:val="00A05470"/>
    <w:rsid w:val="00A060C7"/>
    <w:rsid w:val="00A07AB9"/>
    <w:rsid w:val="00A07C88"/>
    <w:rsid w:val="00A103C9"/>
    <w:rsid w:val="00A1069D"/>
    <w:rsid w:val="00A1117D"/>
    <w:rsid w:val="00A14706"/>
    <w:rsid w:val="00A1511D"/>
    <w:rsid w:val="00A15404"/>
    <w:rsid w:val="00A15923"/>
    <w:rsid w:val="00A20197"/>
    <w:rsid w:val="00A20903"/>
    <w:rsid w:val="00A30F95"/>
    <w:rsid w:val="00A33798"/>
    <w:rsid w:val="00A353B5"/>
    <w:rsid w:val="00A3563A"/>
    <w:rsid w:val="00A37FA4"/>
    <w:rsid w:val="00A402BE"/>
    <w:rsid w:val="00A40CAB"/>
    <w:rsid w:val="00A416FD"/>
    <w:rsid w:val="00A41850"/>
    <w:rsid w:val="00A41CEE"/>
    <w:rsid w:val="00A439A4"/>
    <w:rsid w:val="00A439AE"/>
    <w:rsid w:val="00A442E6"/>
    <w:rsid w:val="00A45AE0"/>
    <w:rsid w:val="00A50318"/>
    <w:rsid w:val="00A509AA"/>
    <w:rsid w:val="00A50D64"/>
    <w:rsid w:val="00A51803"/>
    <w:rsid w:val="00A56A8A"/>
    <w:rsid w:val="00A57206"/>
    <w:rsid w:val="00A5757C"/>
    <w:rsid w:val="00A607CC"/>
    <w:rsid w:val="00A60A45"/>
    <w:rsid w:val="00A6196D"/>
    <w:rsid w:val="00A636A7"/>
    <w:rsid w:val="00A64570"/>
    <w:rsid w:val="00A64771"/>
    <w:rsid w:val="00A668EE"/>
    <w:rsid w:val="00A6745B"/>
    <w:rsid w:val="00A67DB9"/>
    <w:rsid w:val="00A71122"/>
    <w:rsid w:val="00A72528"/>
    <w:rsid w:val="00A727E9"/>
    <w:rsid w:val="00A72A08"/>
    <w:rsid w:val="00A732A2"/>
    <w:rsid w:val="00A735F4"/>
    <w:rsid w:val="00A749CC"/>
    <w:rsid w:val="00A763EA"/>
    <w:rsid w:val="00A76F80"/>
    <w:rsid w:val="00A77053"/>
    <w:rsid w:val="00A778A7"/>
    <w:rsid w:val="00A77BC7"/>
    <w:rsid w:val="00A8081A"/>
    <w:rsid w:val="00A80CD8"/>
    <w:rsid w:val="00A838B4"/>
    <w:rsid w:val="00A84246"/>
    <w:rsid w:val="00A84860"/>
    <w:rsid w:val="00A84B9F"/>
    <w:rsid w:val="00A85D5D"/>
    <w:rsid w:val="00A87B09"/>
    <w:rsid w:val="00A9099E"/>
    <w:rsid w:val="00A91014"/>
    <w:rsid w:val="00A91B6D"/>
    <w:rsid w:val="00A91BF6"/>
    <w:rsid w:val="00A93DBA"/>
    <w:rsid w:val="00A96384"/>
    <w:rsid w:val="00A96700"/>
    <w:rsid w:val="00A96DCF"/>
    <w:rsid w:val="00AA1706"/>
    <w:rsid w:val="00AA1ACE"/>
    <w:rsid w:val="00AA48CD"/>
    <w:rsid w:val="00AA6E06"/>
    <w:rsid w:val="00AA7449"/>
    <w:rsid w:val="00AA79BB"/>
    <w:rsid w:val="00AB2647"/>
    <w:rsid w:val="00AB2993"/>
    <w:rsid w:val="00AB3A5A"/>
    <w:rsid w:val="00AB469F"/>
    <w:rsid w:val="00AB4B9E"/>
    <w:rsid w:val="00AB6968"/>
    <w:rsid w:val="00AB78A0"/>
    <w:rsid w:val="00AC1CD8"/>
    <w:rsid w:val="00AC3D0A"/>
    <w:rsid w:val="00AC4532"/>
    <w:rsid w:val="00AC79F7"/>
    <w:rsid w:val="00AD00B7"/>
    <w:rsid w:val="00AD06DC"/>
    <w:rsid w:val="00AD703B"/>
    <w:rsid w:val="00AE14EB"/>
    <w:rsid w:val="00AE26F1"/>
    <w:rsid w:val="00AE35F5"/>
    <w:rsid w:val="00AE5299"/>
    <w:rsid w:val="00AE7CE0"/>
    <w:rsid w:val="00AF0237"/>
    <w:rsid w:val="00AF02AE"/>
    <w:rsid w:val="00AF02C4"/>
    <w:rsid w:val="00AF424D"/>
    <w:rsid w:val="00AF45D7"/>
    <w:rsid w:val="00AF7316"/>
    <w:rsid w:val="00AF7931"/>
    <w:rsid w:val="00AF7B43"/>
    <w:rsid w:val="00B006A9"/>
    <w:rsid w:val="00B02EF6"/>
    <w:rsid w:val="00B03E3D"/>
    <w:rsid w:val="00B04C4F"/>
    <w:rsid w:val="00B05DDC"/>
    <w:rsid w:val="00B065D5"/>
    <w:rsid w:val="00B0665C"/>
    <w:rsid w:val="00B06740"/>
    <w:rsid w:val="00B06E13"/>
    <w:rsid w:val="00B07A1D"/>
    <w:rsid w:val="00B10200"/>
    <w:rsid w:val="00B11939"/>
    <w:rsid w:val="00B1236C"/>
    <w:rsid w:val="00B12550"/>
    <w:rsid w:val="00B1328A"/>
    <w:rsid w:val="00B13E72"/>
    <w:rsid w:val="00B15A0D"/>
    <w:rsid w:val="00B20273"/>
    <w:rsid w:val="00B2052C"/>
    <w:rsid w:val="00B20766"/>
    <w:rsid w:val="00B21E64"/>
    <w:rsid w:val="00B22584"/>
    <w:rsid w:val="00B22C03"/>
    <w:rsid w:val="00B22D60"/>
    <w:rsid w:val="00B23726"/>
    <w:rsid w:val="00B23820"/>
    <w:rsid w:val="00B23BFD"/>
    <w:rsid w:val="00B2460A"/>
    <w:rsid w:val="00B252AC"/>
    <w:rsid w:val="00B26098"/>
    <w:rsid w:val="00B2656D"/>
    <w:rsid w:val="00B2793E"/>
    <w:rsid w:val="00B302D0"/>
    <w:rsid w:val="00B30662"/>
    <w:rsid w:val="00B309D0"/>
    <w:rsid w:val="00B30C4F"/>
    <w:rsid w:val="00B33CFA"/>
    <w:rsid w:val="00B34C02"/>
    <w:rsid w:val="00B35B71"/>
    <w:rsid w:val="00B3706E"/>
    <w:rsid w:val="00B37225"/>
    <w:rsid w:val="00B37C87"/>
    <w:rsid w:val="00B37D0D"/>
    <w:rsid w:val="00B42454"/>
    <w:rsid w:val="00B43006"/>
    <w:rsid w:val="00B43404"/>
    <w:rsid w:val="00B4358C"/>
    <w:rsid w:val="00B44475"/>
    <w:rsid w:val="00B448F7"/>
    <w:rsid w:val="00B45584"/>
    <w:rsid w:val="00B45D17"/>
    <w:rsid w:val="00B51D2E"/>
    <w:rsid w:val="00B5223B"/>
    <w:rsid w:val="00B5300C"/>
    <w:rsid w:val="00B537E1"/>
    <w:rsid w:val="00B56926"/>
    <w:rsid w:val="00B57008"/>
    <w:rsid w:val="00B57940"/>
    <w:rsid w:val="00B621EC"/>
    <w:rsid w:val="00B62D1F"/>
    <w:rsid w:val="00B62DC3"/>
    <w:rsid w:val="00B63DFD"/>
    <w:rsid w:val="00B652AA"/>
    <w:rsid w:val="00B66774"/>
    <w:rsid w:val="00B67641"/>
    <w:rsid w:val="00B70275"/>
    <w:rsid w:val="00B7226E"/>
    <w:rsid w:val="00B72688"/>
    <w:rsid w:val="00B745A4"/>
    <w:rsid w:val="00B74809"/>
    <w:rsid w:val="00B758BD"/>
    <w:rsid w:val="00B77417"/>
    <w:rsid w:val="00B830BB"/>
    <w:rsid w:val="00B83A04"/>
    <w:rsid w:val="00B83A43"/>
    <w:rsid w:val="00B83B3F"/>
    <w:rsid w:val="00B84A6D"/>
    <w:rsid w:val="00B86163"/>
    <w:rsid w:val="00B874D7"/>
    <w:rsid w:val="00B90613"/>
    <w:rsid w:val="00B966F3"/>
    <w:rsid w:val="00B97CDA"/>
    <w:rsid w:val="00BA1F6E"/>
    <w:rsid w:val="00BA3133"/>
    <w:rsid w:val="00BA410F"/>
    <w:rsid w:val="00BA4384"/>
    <w:rsid w:val="00BA4E72"/>
    <w:rsid w:val="00BA5924"/>
    <w:rsid w:val="00BA66D7"/>
    <w:rsid w:val="00BA7066"/>
    <w:rsid w:val="00BB0064"/>
    <w:rsid w:val="00BB0766"/>
    <w:rsid w:val="00BB0ACB"/>
    <w:rsid w:val="00BB0B62"/>
    <w:rsid w:val="00BB4FD6"/>
    <w:rsid w:val="00BB5FCB"/>
    <w:rsid w:val="00BB7329"/>
    <w:rsid w:val="00BB78AD"/>
    <w:rsid w:val="00BB78EC"/>
    <w:rsid w:val="00BB7C05"/>
    <w:rsid w:val="00BC06CA"/>
    <w:rsid w:val="00BC0891"/>
    <w:rsid w:val="00BC0FBB"/>
    <w:rsid w:val="00BC107A"/>
    <w:rsid w:val="00BC25E1"/>
    <w:rsid w:val="00BC43F9"/>
    <w:rsid w:val="00BC57C9"/>
    <w:rsid w:val="00BD08E8"/>
    <w:rsid w:val="00BD18E8"/>
    <w:rsid w:val="00BD259B"/>
    <w:rsid w:val="00BD2922"/>
    <w:rsid w:val="00BD4764"/>
    <w:rsid w:val="00BD4C16"/>
    <w:rsid w:val="00BD5023"/>
    <w:rsid w:val="00BD5BA0"/>
    <w:rsid w:val="00BD6FF6"/>
    <w:rsid w:val="00BD7684"/>
    <w:rsid w:val="00BE02DE"/>
    <w:rsid w:val="00BE02F1"/>
    <w:rsid w:val="00BE0A11"/>
    <w:rsid w:val="00BE15C7"/>
    <w:rsid w:val="00BE1FC0"/>
    <w:rsid w:val="00BE219B"/>
    <w:rsid w:val="00BF1213"/>
    <w:rsid w:val="00BF1AE6"/>
    <w:rsid w:val="00BF33C5"/>
    <w:rsid w:val="00BF3A21"/>
    <w:rsid w:val="00BF42C1"/>
    <w:rsid w:val="00BF462D"/>
    <w:rsid w:val="00BF5A08"/>
    <w:rsid w:val="00BF73D0"/>
    <w:rsid w:val="00C00CE7"/>
    <w:rsid w:val="00C03591"/>
    <w:rsid w:val="00C036BB"/>
    <w:rsid w:val="00C03A53"/>
    <w:rsid w:val="00C03D8D"/>
    <w:rsid w:val="00C0464D"/>
    <w:rsid w:val="00C04922"/>
    <w:rsid w:val="00C04F27"/>
    <w:rsid w:val="00C1224E"/>
    <w:rsid w:val="00C125FC"/>
    <w:rsid w:val="00C136C1"/>
    <w:rsid w:val="00C13A23"/>
    <w:rsid w:val="00C1630A"/>
    <w:rsid w:val="00C16E4D"/>
    <w:rsid w:val="00C17AA6"/>
    <w:rsid w:val="00C17E16"/>
    <w:rsid w:val="00C20427"/>
    <w:rsid w:val="00C220B7"/>
    <w:rsid w:val="00C22E27"/>
    <w:rsid w:val="00C2372D"/>
    <w:rsid w:val="00C241A7"/>
    <w:rsid w:val="00C241AD"/>
    <w:rsid w:val="00C249FC"/>
    <w:rsid w:val="00C24F71"/>
    <w:rsid w:val="00C253AB"/>
    <w:rsid w:val="00C2660F"/>
    <w:rsid w:val="00C30B35"/>
    <w:rsid w:val="00C31926"/>
    <w:rsid w:val="00C31E86"/>
    <w:rsid w:val="00C328C3"/>
    <w:rsid w:val="00C32BB2"/>
    <w:rsid w:val="00C34A4D"/>
    <w:rsid w:val="00C35666"/>
    <w:rsid w:val="00C35D89"/>
    <w:rsid w:val="00C40495"/>
    <w:rsid w:val="00C41C02"/>
    <w:rsid w:val="00C428DE"/>
    <w:rsid w:val="00C437A5"/>
    <w:rsid w:val="00C472DD"/>
    <w:rsid w:val="00C4785C"/>
    <w:rsid w:val="00C501F2"/>
    <w:rsid w:val="00C50F40"/>
    <w:rsid w:val="00C510A6"/>
    <w:rsid w:val="00C51440"/>
    <w:rsid w:val="00C5567E"/>
    <w:rsid w:val="00C56CFC"/>
    <w:rsid w:val="00C5770F"/>
    <w:rsid w:val="00C60D86"/>
    <w:rsid w:val="00C61838"/>
    <w:rsid w:val="00C62629"/>
    <w:rsid w:val="00C62B86"/>
    <w:rsid w:val="00C63460"/>
    <w:rsid w:val="00C6422A"/>
    <w:rsid w:val="00C64E81"/>
    <w:rsid w:val="00C65818"/>
    <w:rsid w:val="00C67048"/>
    <w:rsid w:val="00C7083A"/>
    <w:rsid w:val="00C7109F"/>
    <w:rsid w:val="00C722BA"/>
    <w:rsid w:val="00C72895"/>
    <w:rsid w:val="00C74BF1"/>
    <w:rsid w:val="00C8017F"/>
    <w:rsid w:val="00C80970"/>
    <w:rsid w:val="00C81776"/>
    <w:rsid w:val="00C85205"/>
    <w:rsid w:val="00C85E77"/>
    <w:rsid w:val="00C85F82"/>
    <w:rsid w:val="00C87D7E"/>
    <w:rsid w:val="00C926AB"/>
    <w:rsid w:val="00C93EE1"/>
    <w:rsid w:val="00C955B1"/>
    <w:rsid w:val="00C955EA"/>
    <w:rsid w:val="00CA24BF"/>
    <w:rsid w:val="00CA4458"/>
    <w:rsid w:val="00CA594D"/>
    <w:rsid w:val="00CA5AE1"/>
    <w:rsid w:val="00CA5E32"/>
    <w:rsid w:val="00CA67C0"/>
    <w:rsid w:val="00CA6AEC"/>
    <w:rsid w:val="00CA6E36"/>
    <w:rsid w:val="00CA7830"/>
    <w:rsid w:val="00CB0D4C"/>
    <w:rsid w:val="00CB38B2"/>
    <w:rsid w:val="00CB4C6D"/>
    <w:rsid w:val="00CB6A80"/>
    <w:rsid w:val="00CB742A"/>
    <w:rsid w:val="00CC1AFB"/>
    <w:rsid w:val="00CC2336"/>
    <w:rsid w:val="00CC255A"/>
    <w:rsid w:val="00CC2F11"/>
    <w:rsid w:val="00CC3EE0"/>
    <w:rsid w:val="00CC431E"/>
    <w:rsid w:val="00CC504E"/>
    <w:rsid w:val="00CC5292"/>
    <w:rsid w:val="00CC554F"/>
    <w:rsid w:val="00CC6546"/>
    <w:rsid w:val="00CC6946"/>
    <w:rsid w:val="00CC6C26"/>
    <w:rsid w:val="00CC7A4A"/>
    <w:rsid w:val="00CD0641"/>
    <w:rsid w:val="00CD1AA8"/>
    <w:rsid w:val="00CD40F1"/>
    <w:rsid w:val="00CD5FEC"/>
    <w:rsid w:val="00CD6210"/>
    <w:rsid w:val="00CD7C4D"/>
    <w:rsid w:val="00CE3628"/>
    <w:rsid w:val="00CE3AE1"/>
    <w:rsid w:val="00CE5F84"/>
    <w:rsid w:val="00CF2410"/>
    <w:rsid w:val="00CF323E"/>
    <w:rsid w:val="00CF4503"/>
    <w:rsid w:val="00CF5AA0"/>
    <w:rsid w:val="00CF7A4A"/>
    <w:rsid w:val="00D027EE"/>
    <w:rsid w:val="00D0370C"/>
    <w:rsid w:val="00D0379A"/>
    <w:rsid w:val="00D03AD5"/>
    <w:rsid w:val="00D05367"/>
    <w:rsid w:val="00D076AA"/>
    <w:rsid w:val="00D07A81"/>
    <w:rsid w:val="00D103B3"/>
    <w:rsid w:val="00D1221C"/>
    <w:rsid w:val="00D122D9"/>
    <w:rsid w:val="00D12B08"/>
    <w:rsid w:val="00D13BE4"/>
    <w:rsid w:val="00D155ED"/>
    <w:rsid w:val="00D16157"/>
    <w:rsid w:val="00D22FD5"/>
    <w:rsid w:val="00D23845"/>
    <w:rsid w:val="00D23A8D"/>
    <w:rsid w:val="00D24060"/>
    <w:rsid w:val="00D24102"/>
    <w:rsid w:val="00D24AB1"/>
    <w:rsid w:val="00D30B19"/>
    <w:rsid w:val="00D310FC"/>
    <w:rsid w:val="00D31289"/>
    <w:rsid w:val="00D32F62"/>
    <w:rsid w:val="00D33754"/>
    <w:rsid w:val="00D3551B"/>
    <w:rsid w:val="00D364F7"/>
    <w:rsid w:val="00D37561"/>
    <w:rsid w:val="00D379D5"/>
    <w:rsid w:val="00D37DBB"/>
    <w:rsid w:val="00D40E1B"/>
    <w:rsid w:val="00D425AB"/>
    <w:rsid w:val="00D427AB"/>
    <w:rsid w:val="00D432FA"/>
    <w:rsid w:val="00D45A82"/>
    <w:rsid w:val="00D472B4"/>
    <w:rsid w:val="00D47BCA"/>
    <w:rsid w:val="00D500AF"/>
    <w:rsid w:val="00D50544"/>
    <w:rsid w:val="00D50867"/>
    <w:rsid w:val="00D50D4D"/>
    <w:rsid w:val="00D52486"/>
    <w:rsid w:val="00D529F2"/>
    <w:rsid w:val="00D5492C"/>
    <w:rsid w:val="00D54B0D"/>
    <w:rsid w:val="00D56E01"/>
    <w:rsid w:val="00D57E36"/>
    <w:rsid w:val="00D60FB5"/>
    <w:rsid w:val="00D64C9A"/>
    <w:rsid w:val="00D66CB6"/>
    <w:rsid w:val="00D72524"/>
    <w:rsid w:val="00D72641"/>
    <w:rsid w:val="00D73B29"/>
    <w:rsid w:val="00D74E15"/>
    <w:rsid w:val="00D75797"/>
    <w:rsid w:val="00D75F51"/>
    <w:rsid w:val="00D77DE3"/>
    <w:rsid w:val="00D803C5"/>
    <w:rsid w:val="00D83517"/>
    <w:rsid w:val="00D84007"/>
    <w:rsid w:val="00D87358"/>
    <w:rsid w:val="00D87BC0"/>
    <w:rsid w:val="00D91D43"/>
    <w:rsid w:val="00D925E8"/>
    <w:rsid w:val="00D92F33"/>
    <w:rsid w:val="00D931FC"/>
    <w:rsid w:val="00D941BF"/>
    <w:rsid w:val="00D94AFA"/>
    <w:rsid w:val="00D96303"/>
    <w:rsid w:val="00DA0800"/>
    <w:rsid w:val="00DA0B33"/>
    <w:rsid w:val="00DA1503"/>
    <w:rsid w:val="00DA1C27"/>
    <w:rsid w:val="00DA1DA4"/>
    <w:rsid w:val="00DA1F9A"/>
    <w:rsid w:val="00DA2932"/>
    <w:rsid w:val="00DA3324"/>
    <w:rsid w:val="00DA5529"/>
    <w:rsid w:val="00DA5D88"/>
    <w:rsid w:val="00DB0778"/>
    <w:rsid w:val="00DB0C61"/>
    <w:rsid w:val="00DB2A44"/>
    <w:rsid w:val="00DB2FAF"/>
    <w:rsid w:val="00DB30A6"/>
    <w:rsid w:val="00DB433E"/>
    <w:rsid w:val="00DB6D28"/>
    <w:rsid w:val="00DB715C"/>
    <w:rsid w:val="00DC06BC"/>
    <w:rsid w:val="00DC12C3"/>
    <w:rsid w:val="00DC13DE"/>
    <w:rsid w:val="00DC29CD"/>
    <w:rsid w:val="00DC2AAB"/>
    <w:rsid w:val="00DC37C7"/>
    <w:rsid w:val="00DC3814"/>
    <w:rsid w:val="00DC4BF6"/>
    <w:rsid w:val="00DD0CC7"/>
    <w:rsid w:val="00DD32FE"/>
    <w:rsid w:val="00DD4256"/>
    <w:rsid w:val="00DD4A5C"/>
    <w:rsid w:val="00DD5E1C"/>
    <w:rsid w:val="00DD5F71"/>
    <w:rsid w:val="00DD78B2"/>
    <w:rsid w:val="00DE0711"/>
    <w:rsid w:val="00DE1B6F"/>
    <w:rsid w:val="00DE1D4C"/>
    <w:rsid w:val="00DE304E"/>
    <w:rsid w:val="00DE4FD8"/>
    <w:rsid w:val="00DE50C1"/>
    <w:rsid w:val="00DE69AC"/>
    <w:rsid w:val="00DE6BF0"/>
    <w:rsid w:val="00DE6E8C"/>
    <w:rsid w:val="00DE76ED"/>
    <w:rsid w:val="00DF010E"/>
    <w:rsid w:val="00DF13C6"/>
    <w:rsid w:val="00DF6B09"/>
    <w:rsid w:val="00DF6B6D"/>
    <w:rsid w:val="00DF730D"/>
    <w:rsid w:val="00DF7430"/>
    <w:rsid w:val="00E00627"/>
    <w:rsid w:val="00E022E2"/>
    <w:rsid w:val="00E0380E"/>
    <w:rsid w:val="00E07CC4"/>
    <w:rsid w:val="00E1380B"/>
    <w:rsid w:val="00E13D75"/>
    <w:rsid w:val="00E15713"/>
    <w:rsid w:val="00E22E35"/>
    <w:rsid w:val="00E231D7"/>
    <w:rsid w:val="00E27593"/>
    <w:rsid w:val="00E304CB"/>
    <w:rsid w:val="00E30566"/>
    <w:rsid w:val="00E344F3"/>
    <w:rsid w:val="00E3467A"/>
    <w:rsid w:val="00E346B1"/>
    <w:rsid w:val="00E348F5"/>
    <w:rsid w:val="00E35FBC"/>
    <w:rsid w:val="00E37B91"/>
    <w:rsid w:val="00E40F6B"/>
    <w:rsid w:val="00E41C0C"/>
    <w:rsid w:val="00E42370"/>
    <w:rsid w:val="00E427F8"/>
    <w:rsid w:val="00E42E20"/>
    <w:rsid w:val="00E44E83"/>
    <w:rsid w:val="00E45367"/>
    <w:rsid w:val="00E457D5"/>
    <w:rsid w:val="00E45F64"/>
    <w:rsid w:val="00E46635"/>
    <w:rsid w:val="00E474BD"/>
    <w:rsid w:val="00E52497"/>
    <w:rsid w:val="00E532ED"/>
    <w:rsid w:val="00E56D59"/>
    <w:rsid w:val="00E57A67"/>
    <w:rsid w:val="00E609EA"/>
    <w:rsid w:val="00E616E8"/>
    <w:rsid w:val="00E617F9"/>
    <w:rsid w:val="00E6267A"/>
    <w:rsid w:val="00E62EE7"/>
    <w:rsid w:val="00E6307B"/>
    <w:rsid w:val="00E64232"/>
    <w:rsid w:val="00E65ADD"/>
    <w:rsid w:val="00E6661B"/>
    <w:rsid w:val="00E719B9"/>
    <w:rsid w:val="00E722F8"/>
    <w:rsid w:val="00E76C81"/>
    <w:rsid w:val="00E80E31"/>
    <w:rsid w:val="00E81449"/>
    <w:rsid w:val="00E8229B"/>
    <w:rsid w:val="00E82C47"/>
    <w:rsid w:val="00E82EF0"/>
    <w:rsid w:val="00E8406A"/>
    <w:rsid w:val="00E85CB0"/>
    <w:rsid w:val="00E8644B"/>
    <w:rsid w:val="00E86E9F"/>
    <w:rsid w:val="00E87252"/>
    <w:rsid w:val="00E904F4"/>
    <w:rsid w:val="00E9095B"/>
    <w:rsid w:val="00E91669"/>
    <w:rsid w:val="00E9173E"/>
    <w:rsid w:val="00E92989"/>
    <w:rsid w:val="00E93BDC"/>
    <w:rsid w:val="00E94065"/>
    <w:rsid w:val="00E94CC3"/>
    <w:rsid w:val="00E95412"/>
    <w:rsid w:val="00E956F2"/>
    <w:rsid w:val="00E9697E"/>
    <w:rsid w:val="00E969E0"/>
    <w:rsid w:val="00E97671"/>
    <w:rsid w:val="00EA294B"/>
    <w:rsid w:val="00EA5BE1"/>
    <w:rsid w:val="00EA65BE"/>
    <w:rsid w:val="00EB163F"/>
    <w:rsid w:val="00EB2AFC"/>
    <w:rsid w:val="00EB3825"/>
    <w:rsid w:val="00EB64BC"/>
    <w:rsid w:val="00EC2D65"/>
    <w:rsid w:val="00EC39AD"/>
    <w:rsid w:val="00EC41F6"/>
    <w:rsid w:val="00EC5C09"/>
    <w:rsid w:val="00EC62E8"/>
    <w:rsid w:val="00ED0D7E"/>
    <w:rsid w:val="00ED32F9"/>
    <w:rsid w:val="00ED3468"/>
    <w:rsid w:val="00ED41DD"/>
    <w:rsid w:val="00ED71ED"/>
    <w:rsid w:val="00ED76F8"/>
    <w:rsid w:val="00EE08D4"/>
    <w:rsid w:val="00EE094D"/>
    <w:rsid w:val="00EE2445"/>
    <w:rsid w:val="00EE37DB"/>
    <w:rsid w:val="00EE44E4"/>
    <w:rsid w:val="00EE62C1"/>
    <w:rsid w:val="00EE67AE"/>
    <w:rsid w:val="00EE7F8B"/>
    <w:rsid w:val="00EF0A65"/>
    <w:rsid w:val="00EF19D7"/>
    <w:rsid w:val="00EF3379"/>
    <w:rsid w:val="00EF3599"/>
    <w:rsid w:val="00EF4807"/>
    <w:rsid w:val="00EF49B3"/>
    <w:rsid w:val="00EF4A8E"/>
    <w:rsid w:val="00EF558E"/>
    <w:rsid w:val="00EF5B36"/>
    <w:rsid w:val="00EF6065"/>
    <w:rsid w:val="00EF6671"/>
    <w:rsid w:val="00EF7C5F"/>
    <w:rsid w:val="00F009AD"/>
    <w:rsid w:val="00F01180"/>
    <w:rsid w:val="00F01304"/>
    <w:rsid w:val="00F01E77"/>
    <w:rsid w:val="00F02A00"/>
    <w:rsid w:val="00F02BA1"/>
    <w:rsid w:val="00F03FD4"/>
    <w:rsid w:val="00F04812"/>
    <w:rsid w:val="00F068A4"/>
    <w:rsid w:val="00F0692A"/>
    <w:rsid w:val="00F077BC"/>
    <w:rsid w:val="00F07F85"/>
    <w:rsid w:val="00F1427E"/>
    <w:rsid w:val="00F150D4"/>
    <w:rsid w:val="00F15670"/>
    <w:rsid w:val="00F16176"/>
    <w:rsid w:val="00F16908"/>
    <w:rsid w:val="00F16CD9"/>
    <w:rsid w:val="00F174D7"/>
    <w:rsid w:val="00F17621"/>
    <w:rsid w:val="00F210BA"/>
    <w:rsid w:val="00F212D9"/>
    <w:rsid w:val="00F2292A"/>
    <w:rsid w:val="00F230E3"/>
    <w:rsid w:val="00F2467A"/>
    <w:rsid w:val="00F2516A"/>
    <w:rsid w:val="00F25EF8"/>
    <w:rsid w:val="00F27F95"/>
    <w:rsid w:val="00F305E8"/>
    <w:rsid w:val="00F30900"/>
    <w:rsid w:val="00F32F28"/>
    <w:rsid w:val="00F36EBB"/>
    <w:rsid w:val="00F379E4"/>
    <w:rsid w:val="00F403E2"/>
    <w:rsid w:val="00F40926"/>
    <w:rsid w:val="00F40EC1"/>
    <w:rsid w:val="00F415DA"/>
    <w:rsid w:val="00F41C55"/>
    <w:rsid w:val="00F42FC3"/>
    <w:rsid w:val="00F43CB8"/>
    <w:rsid w:val="00F468A9"/>
    <w:rsid w:val="00F501E9"/>
    <w:rsid w:val="00F51148"/>
    <w:rsid w:val="00F511B4"/>
    <w:rsid w:val="00F51230"/>
    <w:rsid w:val="00F52D9D"/>
    <w:rsid w:val="00F540CB"/>
    <w:rsid w:val="00F549D4"/>
    <w:rsid w:val="00F54E36"/>
    <w:rsid w:val="00F55A0C"/>
    <w:rsid w:val="00F5682D"/>
    <w:rsid w:val="00F576F8"/>
    <w:rsid w:val="00F577ED"/>
    <w:rsid w:val="00F60027"/>
    <w:rsid w:val="00F608C2"/>
    <w:rsid w:val="00F64DA0"/>
    <w:rsid w:val="00F65B0A"/>
    <w:rsid w:val="00F65B84"/>
    <w:rsid w:val="00F67413"/>
    <w:rsid w:val="00F708A0"/>
    <w:rsid w:val="00F709D1"/>
    <w:rsid w:val="00F73C3E"/>
    <w:rsid w:val="00F74CA6"/>
    <w:rsid w:val="00F74F0A"/>
    <w:rsid w:val="00F8045A"/>
    <w:rsid w:val="00F8089C"/>
    <w:rsid w:val="00F80B92"/>
    <w:rsid w:val="00F81C7A"/>
    <w:rsid w:val="00F8299C"/>
    <w:rsid w:val="00F82F1C"/>
    <w:rsid w:val="00F82F5B"/>
    <w:rsid w:val="00F834CE"/>
    <w:rsid w:val="00F842ED"/>
    <w:rsid w:val="00F85000"/>
    <w:rsid w:val="00F87E8D"/>
    <w:rsid w:val="00F9013F"/>
    <w:rsid w:val="00F92997"/>
    <w:rsid w:val="00F950B8"/>
    <w:rsid w:val="00F960DE"/>
    <w:rsid w:val="00F97F19"/>
    <w:rsid w:val="00FA3587"/>
    <w:rsid w:val="00FA3F85"/>
    <w:rsid w:val="00FA5B3C"/>
    <w:rsid w:val="00FB0ED4"/>
    <w:rsid w:val="00FC2E01"/>
    <w:rsid w:val="00FC335F"/>
    <w:rsid w:val="00FC4754"/>
    <w:rsid w:val="00FC4833"/>
    <w:rsid w:val="00FD0431"/>
    <w:rsid w:val="00FD08A1"/>
    <w:rsid w:val="00FD26EE"/>
    <w:rsid w:val="00FD2A80"/>
    <w:rsid w:val="00FD46A3"/>
    <w:rsid w:val="00FD5B40"/>
    <w:rsid w:val="00FD5B72"/>
    <w:rsid w:val="00FD5D28"/>
    <w:rsid w:val="00FD6846"/>
    <w:rsid w:val="00FD6BCB"/>
    <w:rsid w:val="00FD6C5E"/>
    <w:rsid w:val="00FD713B"/>
    <w:rsid w:val="00FE0F8F"/>
    <w:rsid w:val="00FE3A1C"/>
    <w:rsid w:val="00FE3F1F"/>
    <w:rsid w:val="00FF1EAB"/>
    <w:rsid w:val="00FF2D69"/>
    <w:rsid w:val="00FF3749"/>
    <w:rsid w:val="00FF7131"/>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CFBD49"/>
  <w15:docId w15:val="{2906240E-321B-45FF-BB36-045581D2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DC3"/>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unhideWhenUsed/>
    <w:rsid w:val="00562CD6"/>
    <w:rPr>
      <w:sz w:val="20"/>
      <w:szCs w:val="20"/>
    </w:rPr>
  </w:style>
  <w:style w:type="character" w:customStyle="1" w:styleId="TextonotapieCar">
    <w:name w:val="Texto nota pie Car"/>
    <w:basedOn w:val="Fuentedeprrafopredeter"/>
    <w:link w:val="Textonotapie"/>
    <w:uiPriority w:val="99"/>
    <w:rsid w:val="00562CD6"/>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9928A6"/>
    <w:pPr>
      <w:tabs>
        <w:tab w:val="right" w:leader="dot" w:pos="9014"/>
      </w:tabs>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odelmarcadordeposicin">
    <w:name w:val="Placeholder Text"/>
    <w:basedOn w:val="Fuentedeprrafopredeter"/>
    <w:uiPriority w:val="99"/>
    <w:semiHidden/>
    <w:rsid w:val="00BF1213"/>
    <w:rPr>
      <w:color w:val="808080"/>
    </w:rPr>
  </w:style>
  <w:style w:type="paragraph" w:styleId="Revisin">
    <w:name w:val="Revision"/>
    <w:hidden/>
    <w:uiPriority w:val="99"/>
    <w:semiHidden/>
    <w:rsid w:val="00FD6C5E"/>
    <w:rPr>
      <w:rFonts w:ascii="Times New Roman" w:eastAsia="Times New Roman" w:hAnsi="Times New Roman" w:cs="Times New Roman"/>
      <w:sz w:val="24"/>
      <w:szCs w:val="24"/>
      <w:lang w:eastAsia="es-ES"/>
    </w:rPr>
  </w:style>
  <w:style w:type="paragraph" w:styleId="Descripcin">
    <w:name w:val="caption"/>
    <w:basedOn w:val="Normal"/>
    <w:next w:val="Normal"/>
    <w:uiPriority w:val="35"/>
    <w:unhideWhenUsed/>
    <w:qFormat/>
    <w:rsid w:val="00926757"/>
    <w:pPr>
      <w:spacing w:after="200"/>
    </w:pPr>
    <w:rPr>
      <w:i/>
      <w:iCs/>
      <w:color w:val="44546A" w:themeColor="text2"/>
      <w:sz w:val="18"/>
      <w:szCs w:val="18"/>
    </w:rPr>
  </w:style>
  <w:style w:type="table" w:customStyle="1" w:styleId="Tablaconcuadrcula2">
    <w:name w:val="Tabla con cuadrícula2"/>
    <w:basedOn w:val="Tablanormal"/>
    <w:next w:val="Tablaconcuadrcula"/>
    <w:uiPriority w:val="59"/>
    <w:rsid w:val="00CC1AFB"/>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90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ULO">
    <w:name w:val="SUBTITULO"/>
    <w:basedOn w:val="Normal"/>
    <w:next w:val="Normal"/>
    <w:link w:val="SUBTITULOCar"/>
    <w:autoRedefine/>
    <w:qFormat/>
    <w:rsid w:val="00027717"/>
    <w:pPr>
      <w:numPr>
        <w:numId w:val="6"/>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027717"/>
    <w:rPr>
      <w:rFonts w:ascii="Arial" w:hAnsi="Arial"/>
    </w:rPr>
  </w:style>
  <w:style w:type="paragraph" w:customStyle="1" w:styleId="5APARTADO">
    <w:name w:val="5 APARTADO"/>
    <w:basedOn w:val="Normal"/>
    <w:uiPriority w:val="99"/>
    <w:rsid w:val="00DF010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4F6481"/>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4F6481"/>
    <w:rPr>
      <w:rFonts w:ascii="Calibri" w:eastAsiaTheme="minorEastAsia" w:hAnsi="Calibri" w:cs="Times New Roman"/>
      <w:sz w:val="28"/>
      <w:szCs w:val="28"/>
      <w:lang w:val="es-ES_tradnl" w:eastAsia="es-ES"/>
    </w:rPr>
  </w:style>
  <w:style w:type="table" w:customStyle="1" w:styleId="Tablaconcuadrcula22">
    <w:name w:val="Tabla con cuadrícula22"/>
    <w:basedOn w:val="Tablanormal"/>
    <w:next w:val="Tablaconcuadrcula"/>
    <w:uiPriority w:val="59"/>
    <w:locked/>
    <w:rsid w:val="00286555"/>
    <w:pPr>
      <w:spacing w:before="240"/>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3">
    <w:name w:val="Tabla con cuadrícula23"/>
    <w:basedOn w:val="Tablanormal"/>
    <w:next w:val="Tablaconcuadrcula"/>
    <w:uiPriority w:val="59"/>
    <w:locked/>
    <w:rsid w:val="00286555"/>
    <w:pPr>
      <w:spacing w:before="240"/>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0819B4"/>
    <w:pPr>
      <w:spacing w:before="240"/>
      <w:jc w:val="both"/>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
    <w:name w:val="Tabla con cuadrícula24"/>
    <w:basedOn w:val="Tablanormal"/>
    <w:next w:val="Tablaconcuadrcula"/>
    <w:uiPriority w:val="59"/>
    <w:locked/>
    <w:rsid w:val="000819B4"/>
    <w:pPr>
      <w:spacing w:before="240"/>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1">
    <w:name w:val="Tabla con cuadrícula211"/>
    <w:basedOn w:val="Tablanormal"/>
    <w:next w:val="Tablaconcuadrcula"/>
    <w:uiPriority w:val="59"/>
    <w:locked/>
    <w:rsid w:val="00F51148"/>
    <w:pPr>
      <w:spacing w:before="240"/>
      <w:jc w:val="both"/>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7D5319"/>
    <w:pPr>
      <w:spacing w:before="240"/>
      <w:jc w:val="both"/>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736221"/>
    <w:pPr>
      <w:spacing w:before="240"/>
      <w:jc w:val="both"/>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139732086">
      <w:bodyDiv w:val="1"/>
      <w:marLeft w:val="0"/>
      <w:marRight w:val="0"/>
      <w:marTop w:val="0"/>
      <w:marBottom w:val="0"/>
      <w:divBdr>
        <w:top w:val="none" w:sz="0" w:space="0" w:color="auto"/>
        <w:left w:val="none" w:sz="0" w:space="0" w:color="auto"/>
        <w:bottom w:val="none" w:sz="0" w:space="0" w:color="auto"/>
        <w:right w:val="none" w:sz="0" w:space="0" w:color="auto"/>
      </w:divBdr>
    </w:div>
    <w:div w:id="222452417">
      <w:bodyDiv w:val="1"/>
      <w:marLeft w:val="0"/>
      <w:marRight w:val="0"/>
      <w:marTop w:val="0"/>
      <w:marBottom w:val="0"/>
      <w:divBdr>
        <w:top w:val="none" w:sz="0" w:space="0" w:color="auto"/>
        <w:left w:val="none" w:sz="0" w:space="0" w:color="auto"/>
        <w:bottom w:val="none" w:sz="0" w:space="0" w:color="auto"/>
        <w:right w:val="none" w:sz="0" w:space="0" w:color="auto"/>
      </w:divBdr>
    </w:div>
    <w:div w:id="273099889">
      <w:bodyDiv w:val="1"/>
      <w:marLeft w:val="0"/>
      <w:marRight w:val="0"/>
      <w:marTop w:val="0"/>
      <w:marBottom w:val="0"/>
      <w:divBdr>
        <w:top w:val="none" w:sz="0" w:space="0" w:color="auto"/>
        <w:left w:val="none" w:sz="0" w:space="0" w:color="auto"/>
        <w:bottom w:val="none" w:sz="0" w:space="0" w:color="auto"/>
        <w:right w:val="none" w:sz="0" w:space="0" w:color="auto"/>
      </w:divBdr>
    </w:div>
    <w:div w:id="373358829">
      <w:bodyDiv w:val="1"/>
      <w:marLeft w:val="0"/>
      <w:marRight w:val="0"/>
      <w:marTop w:val="0"/>
      <w:marBottom w:val="0"/>
      <w:divBdr>
        <w:top w:val="none" w:sz="0" w:space="0" w:color="auto"/>
        <w:left w:val="none" w:sz="0" w:space="0" w:color="auto"/>
        <w:bottom w:val="none" w:sz="0" w:space="0" w:color="auto"/>
        <w:right w:val="none" w:sz="0" w:space="0" w:color="auto"/>
      </w:divBdr>
    </w:div>
    <w:div w:id="430051156">
      <w:bodyDiv w:val="1"/>
      <w:marLeft w:val="0"/>
      <w:marRight w:val="0"/>
      <w:marTop w:val="0"/>
      <w:marBottom w:val="0"/>
      <w:divBdr>
        <w:top w:val="none" w:sz="0" w:space="0" w:color="auto"/>
        <w:left w:val="none" w:sz="0" w:space="0" w:color="auto"/>
        <w:bottom w:val="none" w:sz="0" w:space="0" w:color="auto"/>
        <w:right w:val="none" w:sz="0" w:space="0" w:color="auto"/>
      </w:divBdr>
    </w:div>
    <w:div w:id="434984938">
      <w:bodyDiv w:val="1"/>
      <w:marLeft w:val="0"/>
      <w:marRight w:val="0"/>
      <w:marTop w:val="0"/>
      <w:marBottom w:val="0"/>
      <w:divBdr>
        <w:top w:val="none" w:sz="0" w:space="0" w:color="auto"/>
        <w:left w:val="none" w:sz="0" w:space="0" w:color="auto"/>
        <w:bottom w:val="none" w:sz="0" w:space="0" w:color="auto"/>
        <w:right w:val="none" w:sz="0" w:space="0" w:color="auto"/>
      </w:divBdr>
    </w:div>
    <w:div w:id="483551628">
      <w:bodyDiv w:val="1"/>
      <w:marLeft w:val="0"/>
      <w:marRight w:val="0"/>
      <w:marTop w:val="0"/>
      <w:marBottom w:val="0"/>
      <w:divBdr>
        <w:top w:val="none" w:sz="0" w:space="0" w:color="auto"/>
        <w:left w:val="none" w:sz="0" w:space="0" w:color="auto"/>
        <w:bottom w:val="none" w:sz="0" w:space="0" w:color="auto"/>
        <w:right w:val="none" w:sz="0" w:space="0" w:color="auto"/>
      </w:divBdr>
    </w:div>
    <w:div w:id="501044491">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76098606">
      <w:bodyDiv w:val="1"/>
      <w:marLeft w:val="0"/>
      <w:marRight w:val="0"/>
      <w:marTop w:val="0"/>
      <w:marBottom w:val="0"/>
      <w:divBdr>
        <w:top w:val="none" w:sz="0" w:space="0" w:color="auto"/>
        <w:left w:val="none" w:sz="0" w:space="0" w:color="auto"/>
        <w:bottom w:val="none" w:sz="0" w:space="0" w:color="auto"/>
        <w:right w:val="none" w:sz="0" w:space="0" w:color="auto"/>
      </w:divBdr>
    </w:div>
    <w:div w:id="794249599">
      <w:bodyDiv w:val="1"/>
      <w:marLeft w:val="0"/>
      <w:marRight w:val="0"/>
      <w:marTop w:val="0"/>
      <w:marBottom w:val="0"/>
      <w:divBdr>
        <w:top w:val="none" w:sz="0" w:space="0" w:color="auto"/>
        <w:left w:val="none" w:sz="0" w:space="0" w:color="auto"/>
        <w:bottom w:val="none" w:sz="0" w:space="0" w:color="auto"/>
        <w:right w:val="none" w:sz="0" w:space="0" w:color="auto"/>
      </w:divBdr>
    </w:div>
    <w:div w:id="834344082">
      <w:bodyDiv w:val="1"/>
      <w:marLeft w:val="0"/>
      <w:marRight w:val="0"/>
      <w:marTop w:val="0"/>
      <w:marBottom w:val="0"/>
      <w:divBdr>
        <w:top w:val="none" w:sz="0" w:space="0" w:color="auto"/>
        <w:left w:val="none" w:sz="0" w:space="0" w:color="auto"/>
        <w:bottom w:val="none" w:sz="0" w:space="0" w:color="auto"/>
        <w:right w:val="none" w:sz="0" w:space="0" w:color="auto"/>
      </w:divBdr>
    </w:div>
    <w:div w:id="905649333">
      <w:bodyDiv w:val="1"/>
      <w:marLeft w:val="0"/>
      <w:marRight w:val="0"/>
      <w:marTop w:val="0"/>
      <w:marBottom w:val="0"/>
      <w:divBdr>
        <w:top w:val="none" w:sz="0" w:space="0" w:color="auto"/>
        <w:left w:val="none" w:sz="0" w:space="0" w:color="auto"/>
        <w:bottom w:val="none" w:sz="0" w:space="0" w:color="auto"/>
        <w:right w:val="none" w:sz="0" w:space="0" w:color="auto"/>
      </w:divBdr>
    </w:div>
    <w:div w:id="1094549217">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174958005">
      <w:bodyDiv w:val="1"/>
      <w:marLeft w:val="0"/>
      <w:marRight w:val="0"/>
      <w:marTop w:val="0"/>
      <w:marBottom w:val="0"/>
      <w:divBdr>
        <w:top w:val="none" w:sz="0" w:space="0" w:color="auto"/>
        <w:left w:val="none" w:sz="0" w:space="0" w:color="auto"/>
        <w:bottom w:val="none" w:sz="0" w:space="0" w:color="auto"/>
        <w:right w:val="none" w:sz="0" w:space="0" w:color="auto"/>
      </w:divBdr>
    </w:div>
    <w:div w:id="1191215102">
      <w:bodyDiv w:val="1"/>
      <w:marLeft w:val="0"/>
      <w:marRight w:val="0"/>
      <w:marTop w:val="0"/>
      <w:marBottom w:val="0"/>
      <w:divBdr>
        <w:top w:val="none" w:sz="0" w:space="0" w:color="auto"/>
        <w:left w:val="none" w:sz="0" w:space="0" w:color="auto"/>
        <w:bottom w:val="none" w:sz="0" w:space="0" w:color="auto"/>
        <w:right w:val="none" w:sz="0" w:space="0" w:color="auto"/>
      </w:divBdr>
    </w:div>
    <w:div w:id="1261527138">
      <w:bodyDiv w:val="1"/>
      <w:marLeft w:val="0"/>
      <w:marRight w:val="0"/>
      <w:marTop w:val="0"/>
      <w:marBottom w:val="0"/>
      <w:divBdr>
        <w:top w:val="none" w:sz="0" w:space="0" w:color="auto"/>
        <w:left w:val="none" w:sz="0" w:space="0" w:color="auto"/>
        <w:bottom w:val="none" w:sz="0" w:space="0" w:color="auto"/>
        <w:right w:val="none" w:sz="0" w:space="0" w:color="auto"/>
      </w:divBdr>
    </w:div>
    <w:div w:id="1279609082">
      <w:bodyDiv w:val="1"/>
      <w:marLeft w:val="0"/>
      <w:marRight w:val="0"/>
      <w:marTop w:val="0"/>
      <w:marBottom w:val="0"/>
      <w:divBdr>
        <w:top w:val="none" w:sz="0" w:space="0" w:color="auto"/>
        <w:left w:val="none" w:sz="0" w:space="0" w:color="auto"/>
        <w:bottom w:val="none" w:sz="0" w:space="0" w:color="auto"/>
        <w:right w:val="none" w:sz="0" w:space="0" w:color="auto"/>
      </w:divBdr>
    </w:div>
    <w:div w:id="1377393792">
      <w:bodyDiv w:val="1"/>
      <w:marLeft w:val="0"/>
      <w:marRight w:val="0"/>
      <w:marTop w:val="0"/>
      <w:marBottom w:val="0"/>
      <w:divBdr>
        <w:top w:val="none" w:sz="0" w:space="0" w:color="auto"/>
        <w:left w:val="none" w:sz="0" w:space="0" w:color="auto"/>
        <w:bottom w:val="none" w:sz="0" w:space="0" w:color="auto"/>
        <w:right w:val="none" w:sz="0" w:space="0" w:color="auto"/>
      </w:divBdr>
    </w:div>
    <w:div w:id="1386298316">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393624956">
      <w:bodyDiv w:val="1"/>
      <w:marLeft w:val="0"/>
      <w:marRight w:val="0"/>
      <w:marTop w:val="0"/>
      <w:marBottom w:val="0"/>
      <w:divBdr>
        <w:top w:val="none" w:sz="0" w:space="0" w:color="auto"/>
        <w:left w:val="none" w:sz="0" w:space="0" w:color="auto"/>
        <w:bottom w:val="none" w:sz="0" w:space="0" w:color="auto"/>
        <w:right w:val="none" w:sz="0" w:space="0" w:color="auto"/>
      </w:divBdr>
    </w:div>
    <w:div w:id="1397435906">
      <w:bodyDiv w:val="1"/>
      <w:marLeft w:val="0"/>
      <w:marRight w:val="0"/>
      <w:marTop w:val="0"/>
      <w:marBottom w:val="0"/>
      <w:divBdr>
        <w:top w:val="none" w:sz="0" w:space="0" w:color="auto"/>
        <w:left w:val="none" w:sz="0" w:space="0" w:color="auto"/>
        <w:bottom w:val="none" w:sz="0" w:space="0" w:color="auto"/>
        <w:right w:val="none" w:sz="0" w:space="0" w:color="auto"/>
      </w:divBdr>
    </w:div>
    <w:div w:id="1408459149">
      <w:bodyDiv w:val="1"/>
      <w:marLeft w:val="0"/>
      <w:marRight w:val="0"/>
      <w:marTop w:val="0"/>
      <w:marBottom w:val="0"/>
      <w:divBdr>
        <w:top w:val="none" w:sz="0" w:space="0" w:color="auto"/>
        <w:left w:val="none" w:sz="0" w:space="0" w:color="auto"/>
        <w:bottom w:val="none" w:sz="0" w:space="0" w:color="auto"/>
        <w:right w:val="none" w:sz="0" w:space="0" w:color="auto"/>
      </w:divBdr>
    </w:div>
    <w:div w:id="1411002803">
      <w:bodyDiv w:val="1"/>
      <w:marLeft w:val="0"/>
      <w:marRight w:val="0"/>
      <w:marTop w:val="0"/>
      <w:marBottom w:val="0"/>
      <w:divBdr>
        <w:top w:val="none" w:sz="0" w:space="0" w:color="auto"/>
        <w:left w:val="none" w:sz="0" w:space="0" w:color="auto"/>
        <w:bottom w:val="none" w:sz="0" w:space="0" w:color="auto"/>
        <w:right w:val="none" w:sz="0" w:space="0" w:color="auto"/>
      </w:divBdr>
    </w:div>
    <w:div w:id="1466313340">
      <w:bodyDiv w:val="1"/>
      <w:marLeft w:val="0"/>
      <w:marRight w:val="0"/>
      <w:marTop w:val="0"/>
      <w:marBottom w:val="0"/>
      <w:divBdr>
        <w:top w:val="none" w:sz="0" w:space="0" w:color="auto"/>
        <w:left w:val="none" w:sz="0" w:space="0" w:color="auto"/>
        <w:bottom w:val="none" w:sz="0" w:space="0" w:color="auto"/>
        <w:right w:val="none" w:sz="0" w:space="0" w:color="auto"/>
      </w:divBdr>
    </w:div>
    <w:div w:id="1617131750">
      <w:bodyDiv w:val="1"/>
      <w:marLeft w:val="0"/>
      <w:marRight w:val="0"/>
      <w:marTop w:val="0"/>
      <w:marBottom w:val="0"/>
      <w:divBdr>
        <w:top w:val="none" w:sz="0" w:space="0" w:color="auto"/>
        <w:left w:val="none" w:sz="0" w:space="0" w:color="auto"/>
        <w:bottom w:val="none" w:sz="0" w:space="0" w:color="auto"/>
        <w:right w:val="none" w:sz="0" w:space="0" w:color="auto"/>
      </w:divBdr>
    </w:div>
    <w:div w:id="1632127751">
      <w:bodyDiv w:val="1"/>
      <w:marLeft w:val="0"/>
      <w:marRight w:val="0"/>
      <w:marTop w:val="0"/>
      <w:marBottom w:val="0"/>
      <w:divBdr>
        <w:top w:val="none" w:sz="0" w:space="0" w:color="auto"/>
        <w:left w:val="none" w:sz="0" w:space="0" w:color="auto"/>
        <w:bottom w:val="none" w:sz="0" w:space="0" w:color="auto"/>
        <w:right w:val="none" w:sz="0" w:space="0" w:color="auto"/>
      </w:divBdr>
    </w:div>
    <w:div w:id="1664117112">
      <w:bodyDiv w:val="1"/>
      <w:marLeft w:val="0"/>
      <w:marRight w:val="0"/>
      <w:marTop w:val="0"/>
      <w:marBottom w:val="0"/>
      <w:divBdr>
        <w:top w:val="none" w:sz="0" w:space="0" w:color="auto"/>
        <w:left w:val="none" w:sz="0" w:space="0" w:color="auto"/>
        <w:bottom w:val="none" w:sz="0" w:space="0" w:color="auto"/>
        <w:right w:val="none" w:sz="0" w:space="0" w:color="auto"/>
      </w:divBdr>
    </w:div>
    <w:div w:id="1670058745">
      <w:bodyDiv w:val="1"/>
      <w:marLeft w:val="0"/>
      <w:marRight w:val="0"/>
      <w:marTop w:val="0"/>
      <w:marBottom w:val="0"/>
      <w:divBdr>
        <w:top w:val="none" w:sz="0" w:space="0" w:color="auto"/>
        <w:left w:val="none" w:sz="0" w:space="0" w:color="auto"/>
        <w:bottom w:val="none" w:sz="0" w:space="0" w:color="auto"/>
        <w:right w:val="none" w:sz="0" w:space="0" w:color="auto"/>
      </w:divBdr>
    </w:div>
    <w:div w:id="1737166366">
      <w:bodyDiv w:val="1"/>
      <w:marLeft w:val="0"/>
      <w:marRight w:val="0"/>
      <w:marTop w:val="0"/>
      <w:marBottom w:val="0"/>
      <w:divBdr>
        <w:top w:val="none" w:sz="0" w:space="0" w:color="auto"/>
        <w:left w:val="none" w:sz="0" w:space="0" w:color="auto"/>
        <w:bottom w:val="none" w:sz="0" w:space="0" w:color="auto"/>
        <w:right w:val="none" w:sz="0" w:space="0" w:color="auto"/>
      </w:divBdr>
    </w:div>
    <w:div w:id="1849326341">
      <w:bodyDiv w:val="1"/>
      <w:marLeft w:val="0"/>
      <w:marRight w:val="0"/>
      <w:marTop w:val="0"/>
      <w:marBottom w:val="0"/>
      <w:divBdr>
        <w:top w:val="none" w:sz="0" w:space="0" w:color="auto"/>
        <w:left w:val="none" w:sz="0" w:space="0" w:color="auto"/>
        <w:bottom w:val="none" w:sz="0" w:space="0" w:color="auto"/>
        <w:right w:val="none" w:sz="0" w:space="0" w:color="auto"/>
      </w:divBdr>
    </w:div>
    <w:div w:id="1937597998">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 w:id="2037851704">
      <w:bodyDiv w:val="1"/>
      <w:marLeft w:val="0"/>
      <w:marRight w:val="0"/>
      <w:marTop w:val="0"/>
      <w:marBottom w:val="0"/>
      <w:divBdr>
        <w:top w:val="none" w:sz="0" w:space="0" w:color="auto"/>
        <w:left w:val="none" w:sz="0" w:space="0" w:color="auto"/>
        <w:bottom w:val="none" w:sz="0" w:space="0" w:color="auto"/>
        <w:right w:val="none" w:sz="0" w:space="0" w:color="auto"/>
      </w:divBdr>
    </w:div>
    <w:div w:id="2065832891">
      <w:bodyDiv w:val="1"/>
      <w:marLeft w:val="0"/>
      <w:marRight w:val="0"/>
      <w:marTop w:val="0"/>
      <w:marBottom w:val="0"/>
      <w:divBdr>
        <w:top w:val="none" w:sz="0" w:space="0" w:color="auto"/>
        <w:left w:val="none" w:sz="0" w:space="0" w:color="auto"/>
        <w:bottom w:val="none" w:sz="0" w:space="0" w:color="auto"/>
        <w:right w:val="none" w:sz="0" w:space="0" w:color="auto"/>
      </w:divBdr>
    </w:div>
    <w:div w:id="209532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B7BC-A49F-4D4E-9AD7-39B2A78FF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3412</Words>
  <Characters>18772</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PCAP MUSEO PICASSO</vt:lpstr>
    </vt:vector>
  </TitlesOfParts>
  <Manager>Miguel Andres Escriva</Manager>
  <Company>OBRAS DE MADRID SA</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MUSEO PICASSO</dc:title>
  <dc:subject>PLIEGO CONDICIONES ADMINISTRATIVAS</dc:subject>
  <dc:creator>Beatriz Perez Sanchez</dc:creator>
  <cp:keywords/>
  <dc:description/>
  <cp:lastModifiedBy>Rosario Cordoba Hermoso</cp:lastModifiedBy>
  <cp:revision>4</cp:revision>
  <cp:lastPrinted>2024-11-27T12:45:00Z</cp:lastPrinted>
  <dcterms:created xsi:type="dcterms:W3CDTF">2024-12-02T09:09:00Z</dcterms:created>
  <dcterms:modified xsi:type="dcterms:W3CDTF">2024-12-02T09:37:00Z</dcterms:modified>
</cp:coreProperties>
</file>